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6CC90" id="Line 10"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7F22DF94" w14:textId="77777777" w:rsidR="001A7491" w:rsidRDefault="001A7491" w:rsidP="001A7491">
            <w:pPr>
              <w:jc w:val="left"/>
            </w:pPr>
            <w:bookmarkStart w:id="1" w:name="sub_committee"/>
            <w:bookmarkEnd w:id="1"/>
            <w:r>
              <w:t>JOINT IMO/ITU EXPERTS GROUP ON</w:t>
            </w:r>
          </w:p>
          <w:p w14:paraId="77E82893" w14:textId="77777777" w:rsidR="001A7491" w:rsidRDefault="001A7491" w:rsidP="001A7491">
            <w:pPr>
              <w:jc w:val="left"/>
            </w:pPr>
            <w:r>
              <w:t>MARITIME RADIOCOMMUNICATION</w:t>
            </w:r>
          </w:p>
          <w:p w14:paraId="20697A54" w14:textId="77777777" w:rsidR="001A7491" w:rsidRDefault="001A7491" w:rsidP="001A7491">
            <w:pPr>
              <w:jc w:val="left"/>
            </w:pPr>
            <w:r>
              <w:t>MATTERS</w:t>
            </w:r>
          </w:p>
          <w:p w14:paraId="2CC8CC40" w14:textId="7927FEF0" w:rsidR="001A7491" w:rsidRDefault="001A7491" w:rsidP="001A7491">
            <w:pPr>
              <w:spacing w:after="58"/>
              <w:jc w:val="left"/>
            </w:pPr>
            <w:r>
              <w:t>16th meeting</w:t>
            </w:r>
          </w:p>
          <w:p w14:paraId="6C1EF39A" w14:textId="222D8B8B" w:rsidR="00911084" w:rsidRDefault="001A7491" w:rsidP="001A7491">
            <w:pPr>
              <w:spacing w:after="58"/>
              <w:jc w:val="left"/>
            </w:pPr>
            <w:r>
              <w:t xml:space="preserve">Agenda item </w:t>
            </w:r>
            <w:bookmarkStart w:id="2" w:name="agenda"/>
            <w:bookmarkEnd w:id="2"/>
            <w:r>
              <w:t>X</w:t>
            </w:r>
          </w:p>
        </w:tc>
        <w:tc>
          <w:tcPr>
            <w:tcW w:w="4465" w:type="dxa"/>
          </w:tcPr>
          <w:p w14:paraId="7A745C58" w14:textId="77777777" w:rsidR="00911084" w:rsidRPr="00DE73AA" w:rsidRDefault="00911084">
            <w:pPr>
              <w:spacing w:line="120" w:lineRule="exact"/>
              <w:jc w:val="right"/>
              <w:rPr>
                <w:lang w:val="fr-FR"/>
              </w:rPr>
            </w:pPr>
          </w:p>
          <w:p w14:paraId="15474A29" w14:textId="07AFAA61" w:rsidR="001A7491" w:rsidRDefault="001A7491">
            <w:pPr>
              <w:tabs>
                <w:tab w:val="clear" w:pos="851"/>
              </w:tabs>
              <w:spacing w:after="58"/>
              <w:ind w:left="-924"/>
              <w:jc w:val="right"/>
            </w:pPr>
            <w:bookmarkStart w:id="3" w:name="symbol"/>
            <w:bookmarkStart w:id="4" w:name="date"/>
            <w:bookmarkEnd w:id="3"/>
            <w:bookmarkEnd w:id="4"/>
            <w:r>
              <w:t>IMO/ITU EG 16/x/x/</w:t>
            </w:r>
            <w:bookmarkStart w:id="5" w:name="language"/>
            <w:bookmarkEnd w:id="5"/>
          </w:p>
          <w:p w14:paraId="5FE29ED7" w14:textId="3D13CBFD" w:rsidR="001A7491" w:rsidRDefault="001A7491" w:rsidP="001A7491">
            <w:pPr>
              <w:tabs>
                <w:tab w:val="clear" w:pos="851"/>
              </w:tabs>
              <w:spacing w:after="58"/>
              <w:ind w:left="-924"/>
              <w:jc w:val="right"/>
            </w:pPr>
            <w:r>
              <w:t>dd/MMM/2021r</w:t>
            </w:r>
          </w:p>
          <w:p w14:paraId="2D090059" w14:textId="627E8B29" w:rsidR="00911084" w:rsidRDefault="001C42BF" w:rsidP="001A7491">
            <w:pPr>
              <w:tabs>
                <w:tab w:val="clear" w:pos="851"/>
              </w:tabs>
              <w:spacing w:after="58"/>
              <w:ind w:left="-924"/>
              <w:jc w:val="right"/>
            </w:pPr>
            <w:r>
              <w:t>ENGLISH</w:t>
            </w:r>
            <w:r w:rsidR="001A7491">
              <w:t xml:space="preserve"> ONLY</w:t>
            </w:r>
          </w:p>
          <w:p w14:paraId="58299542" w14:textId="77777777" w:rsidR="00DD2A0C" w:rsidRDefault="00DD2A0C" w:rsidP="001A7491">
            <w:pPr>
              <w:tabs>
                <w:tab w:val="clear" w:pos="851"/>
              </w:tabs>
              <w:spacing w:after="58"/>
              <w:ind w:left="-924"/>
              <w:jc w:val="right"/>
            </w:pPr>
          </w:p>
        </w:tc>
      </w:tr>
    </w:tbl>
    <w:p w14:paraId="6B12335A" w14:textId="77777777" w:rsidR="00911084" w:rsidRDefault="00911084" w:rsidP="00DD2A0C">
      <w:pPr>
        <w:tabs>
          <w:tab w:val="clear" w:pos="851"/>
        </w:tabs>
      </w:pPr>
    </w:p>
    <w:p w14:paraId="3448F12B" w14:textId="553C6F31" w:rsidR="00911084" w:rsidRDefault="001C42BF">
      <w:pPr>
        <w:tabs>
          <w:tab w:val="clear" w:pos="851"/>
        </w:tabs>
        <w:jc w:val="center"/>
        <w:rPr>
          <w:rFonts w:ascii="Arial Bold" w:hAnsi="Arial Bold"/>
          <w:b/>
          <w:caps/>
        </w:rPr>
      </w:pPr>
      <w:r>
        <w:rPr>
          <w:rFonts w:ascii="Arial Bold" w:hAnsi="Arial Bold"/>
          <w:b/>
          <w:caps/>
        </w:rPr>
        <w:t>Agenda item title</w:t>
      </w:r>
      <w:r w:rsidR="006E1285">
        <w:rPr>
          <w:rFonts w:ascii="Arial Bold" w:hAnsi="Arial Bold"/>
          <w:b/>
          <w:caps/>
        </w:rPr>
        <w:t xml:space="preserve"> [</w:t>
      </w:r>
      <w:r w:rsidR="006E1285" w:rsidRPr="006E1285">
        <w:rPr>
          <w:rFonts w:ascii="Arial Bold" w:hAnsi="Arial Bold"/>
          <w:b/>
          <w:caps/>
          <w:highlight w:val="yellow"/>
        </w:rPr>
        <w:t>IALA Secretariat to identify</w:t>
      </w:r>
      <w:r w:rsidR="006E1285">
        <w:rPr>
          <w:rFonts w:ascii="Arial Bold" w:hAnsi="Arial Bold"/>
          <w:b/>
          <w:caps/>
        </w:rPr>
        <w:t>]</w:t>
      </w:r>
    </w:p>
    <w:p w14:paraId="6D58C0A1" w14:textId="77777777" w:rsidR="00911084" w:rsidRDefault="00911084">
      <w:pPr>
        <w:tabs>
          <w:tab w:val="clear" w:pos="851"/>
        </w:tabs>
        <w:jc w:val="center"/>
        <w:rPr>
          <w:b/>
        </w:rPr>
      </w:pPr>
    </w:p>
    <w:p w14:paraId="00E2E1AB" w14:textId="5B81C5C9" w:rsidR="00F41638" w:rsidRDefault="00B15FB3">
      <w:pPr>
        <w:tabs>
          <w:tab w:val="clear" w:pos="851"/>
        </w:tabs>
        <w:jc w:val="center"/>
        <w:rPr>
          <w:b/>
        </w:rPr>
      </w:pPr>
      <w:r>
        <w:rPr>
          <w:b/>
        </w:rPr>
        <w:t>International Mobile Telecommunications in the Maritime Domain</w:t>
      </w:r>
    </w:p>
    <w:p w14:paraId="1AF8164B" w14:textId="77777777" w:rsidR="00F41638" w:rsidRDefault="00F41638">
      <w:pPr>
        <w:tabs>
          <w:tab w:val="clear" w:pos="851"/>
        </w:tabs>
        <w:jc w:val="center"/>
        <w:rPr>
          <w:b/>
        </w:rPr>
      </w:pPr>
    </w:p>
    <w:p w14:paraId="072D2FA7" w14:textId="32CA5696" w:rsidR="006D3B02" w:rsidRDefault="006D3B02" w:rsidP="006D3B02">
      <w:pPr>
        <w:tabs>
          <w:tab w:val="clear" w:pos="851"/>
        </w:tabs>
        <w:jc w:val="center"/>
        <w:rPr>
          <w:b/>
        </w:rPr>
      </w:pPr>
      <w:r>
        <w:rPr>
          <w:b/>
        </w:rPr>
        <w:t>Submitted by</w:t>
      </w:r>
      <w:r>
        <w:rPr>
          <w:rFonts w:hint="eastAsia"/>
          <w:b/>
          <w:lang w:eastAsia="ja-JP"/>
        </w:rPr>
        <w:t xml:space="preserve"> </w:t>
      </w:r>
      <w:r>
        <w:rPr>
          <w:b/>
          <w:lang w:eastAsia="ja-JP"/>
        </w:rPr>
        <w:t xml:space="preserve">the International Association of </w:t>
      </w:r>
      <w:r w:rsidR="00047F62">
        <w:rPr>
          <w:b/>
          <w:lang w:eastAsia="ja-JP"/>
        </w:rPr>
        <w:t xml:space="preserve">Marine Aids to Navigation and </w:t>
      </w:r>
      <w:r>
        <w:rPr>
          <w:b/>
          <w:lang w:eastAsia="ja-JP"/>
        </w:rPr>
        <w:t>Lighthouse Authorities and (</w:t>
      </w:r>
      <w:r>
        <w:rPr>
          <w:rFonts w:hint="eastAsia"/>
          <w:b/>
          <w:lang w:eastAsia="ja-JP"/>
        </w:rPr>
        <w:t>IALA</w:t>
      </w:r>
      <w:r>
        <w:rPr>
          <w:b/>
          <w:lang w:eastAsia="ja-JP"/>
        </w:rPr>
        <w:t>)</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21E96D27" w14:textId="3A069F97" w:rsidR="00911084" w:rsidRDefault="002B44A4">
            <w:pPr>
              <w:tabs>
                <w:tab w:val="clear" w:pos="851"/>
              </w:tabs>
              <w:spacing w:after="58"/>
              <w:rPr>
                <w:bCs/>
              </w:rPr>
            </w:pPr>
            <w:bookmarkStart w:id="6" w:name="Execsum"/>
            <w:bookmarkEnd w:id="6"/>
            <w:r>
              <w:rPr>
                <w:bCs/>
              </w:rPr>
              <w:t xml:space="preserve">This document provides an update in the considerations made by IALA with respect to the developments of International Mobile Telecommunications (IMT), </w:t>
            </w:r>
            <w:r w:rsidR="006E6ADC">
              <w:rPr>
                <w:bCs/>
              </w:rPr>
              <w:t xml:space="preserve">previously updated as 3GPP in the Maritime Domain. </w:t>
            </w:r>
          </w:p>
        </w:tc>
      </w:tr>
      <w:tr w:rsidR="00911084" w:rsidDel="000B0D96" w14:paraId="7147B349" w14:textId="6CC96E0C">
        <w:trPr>
          <w:jc w:val="center"/>
          <w:del w:id="7" w:author="만든 이"/>
        </w:trPr>
        <w:tc>
          <w:tcPr>
            <w:tcW w:w="2245" w:type="dxa"/>
            <w:tcMar>
              <w:top w:w="85" w:type="dxa"/>
              <w:left w:w="85" w:type="dxa"/>
              <w:bottom w:w="85" w:type="dxa"/>
              <w:right w:w="85" w:type="dxa"/>
            </w:tcMar>
          </w:tcPr>
          <w:p w14:paraId="7AB97A4F" w14:textId="3502B5C5" w:rsidR="00911084" w:rsidDel="000B0D96" w:rsidRDefault="001C42BF">
            <w:pPr>
              <w:spacing w:after="58"/>
              <w:rPr>
                <w:del w:id="8" w:author="만든 이"/>
                <w:bCs/>
              </w:rPr>
            </w:pPr>
            <w:del w:id="9" w:author="만든 이">
              <w:r w:rsidDel="000B0D96">
                <w:rPr>
                  <w:bCs/>
                  <w:i/>
                </w:rPr>
                <w:delText xml:space="preserve">Strategic </w:delText>
              </w:r>
              <w:r w:rsidR="00F41638" w:rsidDel="000B0D96">
                <w:rPr>
                  <w:bCs/>
                  <w:i/>
                </w:rPr>
                <w:delText>d</w:delText>
              </w:r>
              <w:r w:rsidDel="000B0D96">
                <w:rPr>
                  <w:bCs/>
                  <w:i/>
                </w:rPr>
                <w:delText>irection, if applicable:</w:delText>
              </w:r>
            </w:del>
          </w:p>
        </w:tc>
        <w:tc>
          <w:tcPr>
            <w:tcW w:w="6755" w:type="dxa"/>
            <w:tcMar>
              <w:top w:w="85" w:type="dxa"/>
              <w:left w:w="85" w:type="dxa"/>
              <w:bottom w:w="85" w:type="dxa"/>
              <w:right w:w="85" w:type="dxa"/>
            </w:tcMar>
          </w:tcPr>
          <w:p w14:paraId="389618F1" w14:textId="44041C96" w:rsidR="00911084" w:rsidDel="000B0D96" w:rsidRDefault="00911084">
            <w:pPr>
              <w:tabs>
                <w:tab w:val="clear" w:pos="851"/>
              </w:tabs>
              <w:spacing w:after="58"/>
              <w:rPr>
                <w:del w:id="10" w:author="만든 이"/>
                <w:bCs/>
              </w:rPr>
            </w:pPr>
            <w:bookmarkStart w:id="11" w:name="StraDir"/>
            <w:bookmarkEnd w:id="11"/>
          </w:p>
        </w:tc>
      </w:tr>
      <w:tr w:rsidR="00911084" w:rsidDel="000B0D96" w14:paraId="788BD2D6" w14:textId="7FB77386">
        <w:trPr>
          <w:jc w:val="center"/>
          <w:del w:id="12" w:author="만든 이"/>
        </w:trPr>
        <w:tc>
          <w:tcPr>
            <w:tcW w:w="2245" w:type="dxa"/>
            <w:tcMar>
              <w:top w:w="85" w:type="dxa"/>
              <w:left w:w="85" w:type="dxa"/>
              <w:bottom w:w="85" w:type="dxa"/>
              <w:right w:w="85" w:type="dxa"/>
            </w:tcMar>
          </w:tcPr>
          <w:p w14:paraId="66B5DA46" w14:textId="068FAE1C" w:rsidR="00911084" w:rsidDel="000B0D96" w:rsidRDefault="001C42BF">
            <w:pPr>
              <w:spacing w:after="58"/>
              <w:rPr>
                <w:del w:id="13" w:author="만든 이"/>
                <w:bCs/>
              </w:rPr>
            </w:pPr>
            <w:del w:id="14" w:author="만든 이">
              <w:r w:rsidDel="000B0D96">
                <w:rPr>
                  <w:bCs/>
                  <w:i/>
                </w:rPr>
                <w:delText>Output:</w:delText>
              </w:r>
            </w:del>
          </w:p>
        </w:tc>
        <w:tc>
          <w:tcPr>
            <w:tcW w:w="6755" w:type="dxa"/>
            <w:tcMar>
              <w:top w:w="85" w:type="dxa"/>
              <w:left w:w="85" w:type="dxa"/>
              <w:bottom w:w="85" w:type="dxa"/>
              <w:right w:w="85" w:type="dxa"/>
            </w:tcMar>
          </w:tcPr>
          <w:p w14:paraId="698398DA" w14:textId="51172370" w:rsidR="00911084" w:rsidDel="000B0D96" w:rsidRDefault="00D32827">
            <w:pPr>
              <w:tabs>
                <w:tab w:val="clear" w:pos="851"/>
              </w:tabs>
              <w:spacing w:after="58"/>
              <w:rPr>
                <w:del w:id="15" w:author="만든 이"/>
                <w:bCs/>
              </w:rPr>
            </w:pPr>
            <w:bookmarkStart w:id="16" w:name="PlanOut"/>
            <w:bookmarkEnd w:id="16"/>
            <w:del w:id="17" w:author="만든 이">
              <w:r w:rsidDel="000B0D96">
                <w:rPr>
                  <w:bCs/>
                </w:rPr>
                <w:delText>No applicable</w:delText>
              </w:r>
            </w:del>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0A0660E7" w:rsidR="00911084" w:rsidRDefault="00D32827">
            <w:pPr>
              <w:tabs>
                <w:tab w:val="clear" w:pos="851"/>
              </w:tabs>
              <w:spacing w:after="58"/>
              <w:rPr>
                <w:bCs/>
              </w:rPr>
            </w:pPr>
            <w:bookmarkStart w:id="18" w:name="Action"/>
            <w:bookmarkEnd w:id="18"/>
            <w:r>
              <w:rPr>
                <w:bCs/>
              </w:rPr>
              <w:t>Paragraph [</w:t>
            </w:r>
            <w:r w:rsidR="00CE7B0A" w:rsidRPr="00DD5756">
              <w:rPr>
                <w:bCs/>
                <w:highlight w:val="yellow"/>
              </w:rPr>
              <w:t>9</w:t>
            </w:r>
            <w:r>
              <w:rPr>
                <w:bCs/>
              </w:rPr>
              <w:t>]</w:t>
            </w:r>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A34F051" w14:textId="093222F6" w:rsidR="00911084" w:rsidRDefault="00D32827">
            <w:pPr>
              <w:tabs>
                <w:tab w:val="clear" w:pos="851"/>
              </w:tabs>
              <w:spacing w:after="58"/>
              <w:rPr>
                <w:bCs/>
              </w:rPr>
            </w:pPr>
            <w:bookmarkStart w:id="19" w:name="Reldoc"/>
            <w:bookmarkEnd w:id="19"/>
            <w:r w:rsidRPr="00C06058">
              <w:rPr>
                <w:bCs/>
                <w:highlight w:val="yellow"/>
              </w:rPr>
              <w:t>NCSR 7/12</w:t>
            </w:r>
            <w:r>
              <w:rPr>
                <w:bCs/>
              </w:rPr>
              <w:t>; NCSR</w:t>
            </w:r>
            <w:r w:rsidR="00C06058">
              <w:rPr>
                <w:bCs/>
              </w:rPr>
              <w:t xml:space="preserve"> 7</w:t>
            </w:r>
            <w:r w:rsidR="00047F62">
              <w:rPr>
                <w:bCs/>
              </w:rPr>
              <w:t>/</w:t>
            </w:r>
            <w:r w:rsidR="00C06058">
              <w:rPr>
                <w:bCs/>
              </w:rPr>
              <w:t>I</w:t>
            </w:r>
            <w:r w:rsidR="00047F62">
              <w:rPr>
                <w:bCs/>
              </w:rPr>
              <w:t>NF</w:t>
            </w:r>
            <w:r w:rsidR="00C06058">
              <w:rPr>
                <w:bCs/>
              </w:rPr>
              <w:t>.6</w:t>
            </w:r>
          </w:p>
        </w:tc>
      </w:tr>
    </w:tbl>
    <w:p w14:paraId="7BC661FE" w14:textId="77777777" w:rsidR="008B3776" w:rsidRDefault="008B3776">
      <w:pPr>
        <w:tabs>
          <w:tab w:val="clear" w:pos="851"/>
        </w:tabs>
      </w:pPr>
    </w:p>
    <w:p w14:paraId="545172C2" w14:textId="77777777" w:rsidR="00275ED1" w:rsidRDefault="00275ED1" w:rsidP="00275ED1">
      <w:pPr>
        <w:tabs>
          <w:tab w:val="clear" w:pos="851"/>
        </w:tabs>
        <w:rPr>
          <w:b/>
          <w:lang w:eastAsia="ja-JP"/>
        </w:rPr>
      </w:pPr>
      <w:r>
        <w:rPr>
          <w:rFonts w:hint="eastAsia"/>
          <w:b/>
          <w:lang w:eastAsia="ja-JP"/>
        </w:rPr>
        <w:t>Introduction</w:t>
      </w:r>
    </w:p>
    <w:p w14:paraId="53AC5EEE" w14:textId="77777777" w:rsidR="00275ED1" w:rsidRPr="00116F1F" w:rsidRDefault="00275ED1" w:rsidP="00275ED1">
      <w:pPr>
        <w:tabs>
          <w:tab w:val="clear" w:pos="851"/>
        </w:tabs>
        <w:rPr>
          <w:b/>
          <w:lang w:eastAsia="ja-JP"/>
        </w:rPr>
      </w:pPr>
    </w:p>
    <w:p w14:paraId="16C2C43A" w14:textId="1710543E" w:rsidR="00275ED1" w:rsidRDefault="00BA2D21" w:rsidP="00BA2D21">
      <w:pPr>
        <w:numPr>
          <w:ilvl w:val="0"/>
          <w:numId w:val="8"/>
        </w:numPr>
        <w:ind w:left="0" w:firstLine="0"/>
        <w:rPr>
          <w:lang w:eastAsia="ja-JP"/>
        </w:rPr>
      </w:pPr>
      <w:r>
        <w:rPr>
          <w:lang w:eastAsia="ja-JP"/>
        </w:rPr>
        <w:t xml:space="preserve">At the fifteenth meeting of the joint IMO/ITU Experts Group on Maritime radiocommunication matters, the technical standardization for a public mobile network in the context of maritime safety was reviewed. </w:t>
      </w:r>
    </w:p>
    <w:p w14:paraId="687C9674" w14:textId="77777777" w:rsidR="008A22ED" w:rsidRDefault="008A22ED" w:rsidP="008A22ED">
      <w:pPr>
        <w:rPr>
          <w:lang w:eastAsia="ja-JP"/>
        </w:rPr>
      </w:pPr>
    </w:p>
    <w:p w14:paraId="2FB57044" w14:textId="77777777" w:rsidR="00EC553A" w:rsidRDefault="00275ED1" w:rsidP="00BA2D21">
      <w:pPr>
        <w:numPr>
          <w:ilvl w:val="0"/>
          <w:numId w:val="8"/>
        </w:numPr>
        <w:ind w:left="0" w:firstLine="0"/>
        <w:rPr>
          <w:lang w:eastAsia="ja-JP"/>
        </w:rPr>
      </w:pPr>
      <w:r>
        <w:rPr>
          <w:lang w:eastAsia="ja-JP"/>
        </w:rPr>
        <w:t>Paragraph 8.9 of document NCSR 7/12 identified that IMO should be more proactive and get involved in the work of the 3rd Generation partnership project (3GPP). Noting that IALA had been approached already by 3GPP, the Group invited IALA to keep IMO informed of future developments.</w:t>
      </w:r>
      <w:r w:rsidR="00EC553A">
        <w:rPr>
          <w:lang w:eastAsia="ja-JP"/>
        </w:rPr>
        <w:t xml:space="preserve"> </w:t>
      </w:r>
    </w:p>
    <w:p w14:paraId="5EA0BF56" w14:textId="77777777" w:rsidR="00EC553A" w:rsidRDefault="00EC553A" w:rsidP="00EC553A">
      <w:pPr>
        <w:pStyle w:val="a9"/>
        <w:rPr>
          <w:lang w:eastAsia="ja-JP"/>
        </w:rPr>
      </w:pPr>
    </w:p>
    <w:p w14:paraId="3925A01E" w14:textId="65856FC7" w:rsidR="00275ED1" w:rsidRDefault="00EC553A" w:rsidP="00BA2D21">
      <w:pPr>
        <w:numPr>
          <w:ilvl w:val="0"/>
          <w:numId w:val="8"/>
        </w:numPr>
        <w:ind w:left="0" w:firstLine="0"/>
        <w:rPr>
          <w:lang w:eastAsia="ja-JP"/>
        </w:rPr>
      </w:pPr>
      <w:r>
        <w:rPr>
          <w:lang w:eastAsia="ja-JP"/>
        </w:rPr>
        <w:t>IALA continues to follow the developments of 3GPP</w:t>
      </w:r>
      <w:r w:rsidR="005C4B0F">
        <w:rPr>
          <w:lang w:eastAsia="ja-JP"/>
        </w:rPr>
        <w:t xml:space="preserve">, recognising the work on mobile technologies at the ITU on International Mobile Telecommunications (IMT).  </w:t>
      </w:r>
      <w:r w:rsidR="009663C3">
        <w:rPr>
          <w:lang w:eastAsia="ja-JP"/>
        </w:rPr>
        <w:t>IALA has moved to adopt the more generic terminology of IMT</w:t>
      </w:r>
      <w:r w:rsidR="007E3C74">
        <w:rPr>
          <w:lang w:eastAsia="ja-JP"/>
        </w:rPr>
        <w:t xml:space="preserve">.  </w:t>
      </w:r>
    </w:p>
    <w:p w14:paraId="48EEB0E6" w14:textId="4B1E171C" w:rsidR="00275ED1" w:rsidRDefault="00275ED1" w:rsidP="00275ED1">
      <w:pPr>
        <w:rPr>
          <w:lang w:eastAsia="ja-JP"/>
        </w:rPr>
      </w:pPr>
    </w:p>
    <w:p w14:paraId="20CBDAD3" w14:textId="77777777" w:rsidR="00112805" w:rsidRDefault="00112805">
      <w:pPr>
        <w:tabs>
          <w:tab w:val="clear" w:pos="851"/>
        </w:tabs>
        <w:jc w:val="left"/>
        <w:rPr>
          <w:b/>
          <w:bCs/>
          <w:lang w:eastAsia="ja-JP"/>
        </w:rPr>
      </w:pPr>
      <w:r>
        <w:rPr>
          <w:b/>
          <w:bCs/>
          <w:lang w:eastAsia="ja-JP"/>
        </w:rPr>
        <w:br w:type="page"/>
      </w:r>
    </w:p>
    <w:p w14:paraId="5C6963A3" w14:textId="347FAAE5" w:rsidR="007E3C74" w:rsidRPr="00DC5261" w:rsidRDefault="007E3C74" w:rsidP="00275ED1">
      <w:pPr>
        <w:rPr>
          <w:b/>
          <w:bCs/>
          <w:lang w:eastAsia="ja-JP"/>
        </w:rPr>
      </w:pPr>
      <w:r w:rsidRPr="00DC5261">
        <w:rPr>
          <w:b/>
          <w:bCs/>
          <w:lang w:eastAsia="ja-JP"/>
        </w:rPr>
        <w:lastRenderedPageBreak/>
        <w:t xml:space="preserve">Update on 3GPP developments </w:t>
      </w:r>
    </w:p>
    <w:p w14:paraId="269B5623" w14:textId="77777777" w:rsidR="00DC5261" w:rsidRDefault="00DC5261" w:rsidP="00DC5261">
      <w:pPr>
        <w:pStyle w:val="a9"/>
        <w:rPr>
          <w:lang w:eastAsia="ja-JP"/>
        </w:rPr>
      </w:pPr>
    </w:p>
    <w:p w14:paraId="3044398F" w14:textId="1715C101" w:rsidR="00DC5261" w:rsidRDefault="00DC5261" w:rsidP="00DC5261">
      <w:pPr>
        <w:numPr>
          <w:ilvl w:val="0"/>
          <w:numId w:val="8"/>
        </w:numPr>
        <w:ind w:left="0" w:firstLine="0"/>
        <w:rPr>
          <w:lang w:eastAsia="ja-JP"/>
        </w:rPr>
      </w:pPr>
      <w:r>
        <w:rPr>
          <w:lang w:eastAsia="ja-JP"/>
        </w:rPr>
        <w:t xml:space="preserve">3GPP has provided IALA with </w:t>
      </w:r>
      <w:r w:rsidR="00F17133">
        <w:rPr>
          <w:lang w:eastAsia="ja-JP"/>
        </w:rPr>
        <w:t>information on developments in 5G</w:t>
      </w:r>
      <w:r w:rsidR="00386EF8">
        <w:rPr>
          <w:lang w:eastAsia="ja-JP"/>
        </w:rPr>
        <w:t xml:space="preserve">, including those 5G enabling technologies specified in the 3GPP release 16 technical specification which could be applicable in the maritime domain.  </w:t>
      </w:r>
      <w:r w:rsidR="00F97350">
        <w:rPr>
          <w:lang w:eastAsia="ja-JP"/>
        </w:rPr>
        <w:t xml:space="preserve">The following points are noted: </w:t>
      </w:r>
    </w:p>
    <w:p w14:paraId="3899FA96" w14:textId="062F2151" w:rsidR="00F97350" w:rsidRDefault="00F97350" w:rsidP="00F97350">
      <w:pPr>
        <w:rPr>
          <w:lang w:eastAsia="ja-JP"/>
        </w:rPr>
      </w:pPr>
    </w:p>
    <w:p w14:paraId="591DC537" w14:textId="07E31AA9" w:rsidR="00F97350" w:rsidRDefault="00B33F2B" w:rsidP="00B33F2B">
      <w:pPr>
        <w:tabs>
          <w:tab w:val="clear" w:pos="851"/>
        </w:tabs>
        <w:ind w:left="1440" w:hanging="720"/>
        <w:rPr>
          <w:lang w:eastAsia="ja-JP"/>
        </w:rPr>
      </w:pPr>
      <w:r>
        <w:rPr>
          <w:lang w:eastAsia="ja-JP"/>
        </w:rPr>
        <w:t>.1</w:t>
      </w:r>
      <w:r>
        <w:rPr>
          <w:lang w:eastAsia="ja-JP"/>
        </w:rPr>
        <w:tab/>
      </w:r>
      <w:r w:rsidR="00CC5DD7">
        <w:rPr>
          <w:lang w:eastAsia="ja-JP"/>
        </w:rPr>
        <w:t>Release 16 has been complete</w:t>
      </w:r>
      <w:r w:rsidR="00DC4924">
        <w:rPr>
          <w:lang w:eastAsia="ja-JP"/>
        </w:rPr>
        <w:t>d</w:t>
      </w:r>
      <w:r w:rsidR="00D9322A">
        <w:rPr>
          <w:rStyle w:val="a7"/>
          <w:lang w:eastAsia="ja-JP"/>
        </w:rPr>
        <w:footnoteReference w:id="1"/>
      </w:r>
      <w:r w:rsidR="00DC4924">
        <w:rPr>
          <w:lang w:eastAsia="ja-JP"/>
        </w:rPr>
        <w:t xml:space="preserve">.  Release 16 </w:t>
      </w:r>
      <w:r w:rsidR="009F7733">
        <w:rPr>
          <w:lang w:eastAsia="ja-JP"/>
        </w:rPr>
        <w:t>brings</w:t>
      </w:r>
      <w:r w:rsidR="00DC4924">
        <w:rPr>
          <w:lang w:eastAsia="ja-JP"/>
        </w:rPr>
        <w:t xml:space="preserve"> IMT-2020 submission for an initial full 3GPP 5G system to completion.  </w:t>
      </w:r>
    </w:p>
    <w:p w14:paraId="4460E94F" w14:textId="4B552289" w:rsidR="00DC5261" w:rsidRDefault="00DC5261" w:rsidP="00DC5261">
      <w:pPr>
        <w:rPr>
          <w:lang w:eastAsia="ja-JP"/>
        </w:rPr>
      </w:pPr>
    </w:p>
    <w:p w14:paraId="1C1AC115" w14:textId="75C6F3B5" w:rsidR="009F7733" w:rsidRDefault="00B33F2B" w:rsidP="00B33F2B">
      <w:pPr>
        <w:ind w:left="1440" w:hanging="630"/>
        <w:rPr>
          <w:lang w:eastAsia="ja-JP"/>
        </w:rPr>
      </w:pPr>
      <w:r>
        <w:rPr>
          <w:lang w:eastAsia="ja-JP"/>
        </w:rPr>
        <w:t>.2</w:t>
      </w:r>
      <w:r>
        <w:rPr>
          <w:lang w:eastAsia="ja-JP"/>
        </w:rPr>
        <w:tab/>
      </w:r>
      <w:r w:rsidR="009F7733">
        <w:rPr>
          <w:lang w:eastAsia="ja-JP"/>
        </w:rPr>
        <w:t xml:space="preserve">5G enabling </w:t>
      </w:r>
      <w:r w:rsidR="00A34D26" w:rsidRPr="00A34D26">
        <w:rPr>
          <w:lang w:eastAsia="ja-JP"/>
        </w:rPr>
        <w:t>technologies specified in Release 16 specifications can be applicable in maritime domain though they may need additional further work to provide more optimized performance and better user experience of maritime communication services over 5G system.</w:t>
      </w:r>
    </w:p>
    <w:p w14:paraId="39C130A5" w14:textId="77777777" w:rsidR="007E3C74" w:rsidRDefault="007E3C74" w:rsidP="00275ED1">
      <w:pPr>
        <w:rPr>
          <w:lang w:eastAsia="ja-JP"/>
        </w:rPr>
      </w:pPr>
    </w:p>
    <w:p w14:paraId="15AFAEAE" w14:textId="211F3C2E" w:rsidR="00B33F2B" w:rsidRPr="00F02C55" w:rsidRDefault="00B33F2B" w:rsidP="00CE7B0A">
      <w:pPr>
        <w:tabs>
          <w:tab w:val="clear" w:pos="851"/>
        </w:tabs>
        <w:ind w:left="1440" w:hanging="630"/>
        <w:rPr>
          <w:rStyle w:val="aa"/>
          <w:rFonts w:cs="Arial"/>
          <w:color w:val="auto"/>
          <w:lang w:eastAsia="ko-KR"/>
        </w:rPr>
      </w:pPr>
      <w:r>
        <w:rPr>
          <w:rFonts w:cs="Arial"/>
          <w:lang w:eastAsia="ko-KR"/>
        </w:rPr>
        <w:t>.3</w:t>
      </w:r>
      <w:r>
        <w:rPr>
          <w:rFonts w:cs="Arial"/>
          <w:lang w:eastAsia="ko-KR"/>
        </w:rPr>
        <w:tab/>
      </w:r>
      <w:r w:rsidR="00D340B6" w:rsidRPr="00F02C55">
        <w:rPr>
          <w:rFonts w:cs="Arial"/>
          <w:lang w:eastAsia="ko-KR"/>
        </w:rPr>
        <w:t xml:space="preserve">3GPP </w:t>
      </w:r>
      <w:del w:id="20" w:author="만든 이">
        <w:r w:rsidR="00D340B6" w:rsidRPr="00F02C55" w:rsidDel="0069789D">
          <w:rPr>
            <w:rFonts w:cs="Arial"/>
            <w:lang w:eastAsia="ko-KR"/>
          </w:rPr>
          <w:delText xml:space="preserve">TS </w:delText>
        </w:r>
      </w:del>
      <w:ins w:id="21" w:author="만든 이">
        <w:r w:rsidR="0069789D" w:rsidRPr="00F02C55">
          <w:rPr>
            <w:rFonts w:cs="Arial"/>
            <w:lang w:eastAsia="ko-KR"/>
          </w:rPr>
          <w:t>T</w:t>
        </w:r>
        <w:r w:rsidR="0069789D">
          <w:rPr>
            <w:rFonts w:cs="Arial"/>
            <w:lang w:eastAsia="ko-KR"/>
          </w:rPr>
          <w:t>R</w:t>
        </w:r>
        <w:r w:rsidR="0069789D" w:rsidRPr="00F02C55">
          <w:rPr>
            <w:rFonts w:cs="Arial"/>
            <w:lang w:eastAsia="ko-KR"/>
          </w:rPr>
          <w:t xml:space="preserve"> </w:t>
        </w:r>
      </w:ins>
      <w:r w:rsidR="00D340B6" w:rsidRPr="00F02C55">
        <w:rPr>
          <w:rFonts w:cs="Arial"/>
          <w:lang w:eastAsia="ko-KR"/>
        </w:rPr>
        <w:t xml:space="preserve">21.916 </w:t>
      </w:r>
      <w:ins w:id="22" w:author="만든 이">
        <w:r w:rsidR="0069789D" w:rsidRPr="0069789D">
          <w:rPr>
            <w:rFonts w:cs="Arial"/>
            <w:lang w:eastAsia="ko-KR"/>
          </w:rPr>
          <w:t>"Release description; Release 1</w:t>
        </w:r>
        <w:r w:rsidR="0069789D">
          <w:rPr>
            <w:rFonts w:cs="Arial"/>
            <w:lang w:eastAsia="ko-KR"/>
          </w:rPr>
          <w:t xml:space="preserve">6” </w:t>
        </w:r>
      </w:ins>
      <w:del w:id="23" w:author="만든 이">
        <w:r w:rsidR="00D340B6" w:rsidRPr="00F02C55" w:rsidDel="0069789D">
          <w:rPr>
            <w:rFonts w:cs="Arial"/>
            <w:lang w:eastAsia="ko-KR"/>
          </w:rPr>
          <w:delText xml:space="preserve">specification </w:delText>
        </w:r>
      </w:del>
      <w:r w:rsidR="00D340B6" w:rsidRPr="00F02C55">
        <w:rPr>
          <w:rFonts w:cs="Arial"/>
          <w:lang w:eastAsia="ko-KR"/>
        </w:rPr>
        <w:t>provides the summary of Release 16 work items including MARCOM</w:t>
      </w:r>
      <w:r w:rsidR="001A7491" w:rsidRPr="00F02C55">
        <w:rPr>
          <w:rStyle w:val="a7"/>
          <w:rFonts w:cs="Arial"/>
          <w:lang w:eastAsia="ko-KR"/>
        </w:rPr>
        <w:footnoteReference w:id="2"/>
      </w:r>
      <w:r w:rsidR="00D340B6" w:rsidRPr="00F02C55">
        <w:rPr>
          <w:rFonts w:cs="Arial"/>
          <w:lang w:eastAsia="ko-KR"/>
        </w:rPr>
        <w:t>.</w:t>
      </w:r>
    </w:p>
    <w:p w14:paraId="496516D0" w14:textId="4628FA43" w:rsidR="00B33F2B" w:rsidRPr="00F02C55" w:rsidRDefault="00B33F2B">
      <w:pPr>
        <w:tabs>
          <w:tab w:val="clear" w:pos="851"/>
        </w:tabs>
        <w:rPr>
          <w:rStyle w:val="aa"/>
          <w:rFonts w:cs="Arial"/>
          <w:color w:val="auto"/>
          <w:lang w:eastAsia="ko-KR"/>
        </w:rPr>
      </w:pPr>
    </w:p>
    <w:p w14:paraId="0E576A64" w14:textId="1B34E42F" w:rsidR="00817422" w:rsidRPr="00F02C55" w:rsidRDefault="00B33F2B">
      <w:pPr>
        <w:tabs>
          <w:tab w:val="clear" w:pos="851"/>
        </w:tabs>
      </w:pPr>
      <w:r w:rsidRPr="00F02C55">
        <w:t>5</w:t>
      </w:r>
      <w:r w:rsidRPr="00F02C55">
        <w:tab/>
      </w:r>
      <w:r w:rsidR="00FA5EF1" w:rsidRPr="00F02C55">
        <w:t>Ongoing standardization works in 3GPP is continuing</w:t>
      </w:r>
      <w:r w:rsidR="00CC7845" w:rsidRPr="00F02C55">
        <w:t xml:space="preserve">, with enhancements to follow Release 17. </w:t>
      </w:r>
      <w:del w:id="26" w:author="만든 이">
        <w:r w:rsidR="00CC7845" w:rsidRPr="00F02C55" w:rsidDel="00E704F0">
          <w:delText xml:space="preserve"> Due to the impact of COVID-19, </w:delText>
        </w:r>
      </w:del>
      <w:ins w:id="27" w:author="만든 이">
        <w:r w:rsidR="0081701D">
          <w:t xml:space="preserve">The </w:t>
        </w:r>
      </w:ins>
      <w:r w:rsidR="00CC7845" w:rsidRPr="00F02C55">
        <w:t xml:space="preserve">Release 17 completion date is </w:t>
      </w:r>
      <w:ins w:id="28" w:author="만든 이">
        <w:r w:rsidR="0069789D">
          <w:t>March 2022</w:t>
        </w:r>
      </w:ins>
      <w:del w:id="29" w:author="만든 이">
        <w:r w:rsidR="00CC7845" w:rsidRPr="00F02C55" w:rsidDel="0069789D">
          <w:delText>likely to be delayed</w:delText>
        </w:r>
      </w:del>
      <w:r w:rsidR="00F0291A" w:rsidRPr="00F02C55">
        <w:rPr>
          <w:rStyle w:val="a7"/>
        </w:rPr>
        <w:footnoteReference w:id="3"/>
      </w:r>
      <w:ins w:id="30" w:author="만든 이">
        <w:r w:rsidR="00360C79">
          <w:t>,</w:t>
        </w:r>
        <w:r w:rsidR="00E704F0">
          <w:t xml:space="preserve"> </w:t>
        </w:r>
        <w:r w:rsidR="0081701D">
          <w:t xml:space="preserve">which is later than originally planned </w:t>
        </w:r>
        <w:r w:rsidR="00E704F0">
          <w:t>d</w:t>
        </w:r>
        <w:r w:rsidR="00E704F0" w:rsidRPr="00F02C55">
          <w:t>ue to the impact of COVID-19</w:t>
        </w:r>
      </w:ins>
      <w:r w:rsidR="00CC7845" w:rsidRPr="00F02C55">
        <w:t>.</w:t>
      </w:r>
    </w:p>
    <w:p w14:paraId="0CE39814" w14:textId="77777777" w:rsidR="00AF791C" w:rsidRDefault="00AF791C">
      <w:pPr>
        <w:tabs>
          <w:tab w:val="clear" w:pos="851"/>
        </w:tabs>
        <w:rPr>
          <w:b/>
          <w:bCs/>
        </w:rPr>
      </w:pPr>
    </w:p>
    <w:p w14:paraId="71D9405A" w14:textId="743E161F" w:rsidR="00817422" w:rsidRPr="00AF5BF5" w:rsidRDefault="00265C97">
      <w:pPr>
        <w:tabs>
          <w:tab w:val="clear" w:pos="851"/>
        </w:tabs>
        <w:rPr>
          <w:b/>
          <w:bCs/>
        </w:rPr>
      </w:pPr>
      <w:r w:rsidRPr="00AF5BF5">
        <w:rPr>
          <w:b/>
          <w:bCs/>
        </w:rPr>
        <w:t xml:space="preserve">Development of IMT </w:t>
      </w:r>
    </w:p>
    <w:p w14:paraId="2D1AA3C0" w14:textId="7208C055" w:rsidR="00265C97" w:rsidRDefault="00265C97">
      <w:pPr>
        <w:tabs>
          <w:tab w:val="clear" w:pos="851"/>
        </w:tabs>
      </w:pPr>
    </w:p>
    <w:p w14:paraId="54C776F0" w14:textId="4A777F22" w:rsidR="00265C97" w:rsidRDefault="00265C97">
      <w:pPr>
        <w:tabs>
          <w:tab w:val="clear" w:pos="851"/>
        </w:tabs>
      </w:pPr>
      <w:r>
        <w:t>6</w:t>
      </w:r>
      <w:r>
        <w:tab/>
      </w:r>
      <w:r w:rsidR="00185A00">
        <w:t xml:space="preserve">IALA continues to review the opportunities for integration and use of IMT to support </w:t>
      </w:r>
      <w:r w:rsidR="00457DE0">
        <w:t xml:space="preserve">marine </w:t>
      </w:r>
      <w:r w:rsidR="00185A00">
        <w:t xml:space="preserve">aids to navigation.  </w:t>
      </w:r>
      <w:r w:rsidR="00CC4D3F">
        <w:t>This has included a clarification of</w:t>
      </w:r>
      <w:r w:rsidR="00185A00">
        <w:t xml:space="preserve"> the major system milestones</w:t>
      </w:r>
      <w:r w:rsidR="00894281">
        <w:t xml:space="preserve"> for IMT, as well as the common terminology used for referencing the technologie</w:t>
      </w:r>
      <w:r w:rsidR="00CC4D3F">
        <w:t xml:space="preserve">s.  The result of the current work at IALA </w:t>
      </w:r>
      <w:r w:rsidR="005A184C">
        <w:t xml:space="preserve">regarding the developments of the technology </w:t>
      </w:r>
      <w:r w:rsidR="00D9322A">
        <w:t xml:space="preserve">from </w:t>
      </w:r>
      <w:r w:rsidR="005A184C">
        <w:t xml:space="preserve">1G in the 1980’s to current day is provided in </w:t>
      </w:r>
      <w:r w:rsidR="005A184C" w:rsidRPr="00112805">
        <w:rPr>
          <w:highlight w:val="yellow"/>
        </w:rPr>
        <w:t>Table X.</w:t>
      </w:r>
      <w:r w:rsidR="005A184C">
        <w:t xml:space="preserve"> </w:t>
      </w:r>
    </w:p>
    <w:p w14:paraId="546309A0" w14:textId="0B6A1157" w:rsidR="00AF5BF5" w:rsidRDefault="00AF5BF5">
      <w:pPr>
        <w:tabs>
          <w:tab w:val="clear" w:pos="851"/>
        </w:tabs>
      </w:pPr>
    </w:p>
    <w:tbl>
      <w:tblPr>
        <w:tblStyle w:val="TableGrid1"/>
        <w:tblW w:w="9085" w:type="dxa"/>
        <w:tblLook w:val="04A0" w:firstRow="1" w:lastRow="0" w:firstColumn="1" w:lastColumn="0" w:noHBand="0" w:noVBand="1"/>
      </w:tblPr>
      <w:tblGrid>
        <w:gridCol w:w="1378"/>
        <w:gridCol w:w="7707"/>
      </w:tblGrid>
      <w:tr w:rsidR="00641675" w:rsidRPr="00BC5284" w14:paraId="3CBD2319" w14:textId="77777777" w:rsidTr="00112805">
        <w:trPr>
          <w:cantSplit/>
          <w:tblHeader/>
        </w:trPr>
        <w:tc>
          <w:tcPr>
            <w:tcW w:w="1378" w:type="dxa"/>
            <w:hideMark/>
          </w:tcPr>
          <w:p w14:paraId="38438533" w14:textId="77777777" w:rsidR="00641675" w:rsidRPr="00BC5284" w:rsidRDefault="00641675" w:rsidP="004448A4">
            <w:pPr>
              <w:jc w:val="center"/>
              <w:rPr>
                <w:rFonts w:cstheme="minorHAnsi"/>
                <w:b/>
                <w:bCs/>
              </w:rPr>
            </w:pPr>
            <w:r w:rsidRPr="00BC5284">
              <w:rPr>
                <w:rFonts w:cstheme="minorHAnsi"/>
                <w:b/>
                <w:bCs/>
              </w:rPr>
              <w:t>Generation</w:t>
            </w:r>
          </w:p>
        </w:tc>
        <w:tc>
          <w:tcPr>
            <w:tcW w:w="7707" w:type="dxa"/>
            <w:hideMark/>
          </w:tcPr>
          <w:p w14:paraId="1159CA93" w14:textId="77777777" w:rsidR="00641675" w:rsidRPr="00BC5284" w:rsidRDefault="00641675" w:rsidP="004448A4">
            <w:pPr>
              <w:jc w:val="center"/>
              <w:rPr>
                <w:rFonts w:cstheme="minorHAnsi"/>
                <w:b/>
                <w:bCs/>
              </w:rPr>
            </w:pPr>
            <w:r w:rsidRPr="00BC5284">
              <w:rPr>
                <w:rFonts w:cstheme="minorHAnsi"/>
                <w:b/>
                <w:bCs/>
              </w:rPr>
              <w:t>Major Systems Milestones</w:t>
            </w:r>
          </w:p>
        </w:tc>
      </w:tr>
      <w:tr w:rsidR="00641675" w:rsidRPr="00497FDA" w14:paraId="123E7776" w14:textId="77777777" w:rsidTr="00112805">
        <w:trPr>
          <w:cantSplit/>
          <w:trHeight w:val="2726"/>
        </w:trPr>
        <w:tc>
          <w:tcPr>
            <w:tcW w:w="1378" w:type="dxa"/>
            <w:hideMark/>
          </w:tcPr>
          <w:p w14:paraId="3EF84AAD" w14:textId="77777777" w:rsidR="00641675" w:rsidRPr="00BC5284" w:rsidRDefault="00641675" w:rsidP="004448A4">
            <w:pPr>
              <w:rPr>
                <w:rFonts w:cstheme="minorHAnsi"/>
              </w:rPr>
            </w:pPr>
            <w:r w:rsidRPr="00BC5284">
              <w:rPr>
                <w:rFonts w:cstheme="minorHAnsi"/>
              </w:rPr>
              <w:t>1G</w:t>
            </w:r>
          </w:p>
        </w:tc>
        <w:tc>
          <w:tcPr>
            <w:tcW w:w="7707" w:type="dxa"/>
            <w:hideMark/>
          </w:tcPr>
          <w:p w14:paraId="5655AB75" w14:textId="77777777" w:rsidR="00641675" w:rsidRPr="00112805" w:rsidRDefault="00641675" w:rsidP="004448A4">
            <w:pPr>
              <w:rPr>
                <w:rFonts w:cs="Arial"/>
                <w:sz w:val="20"/>
                <w:szCs w:val="20"/>
              </w:rPr>
            </w:pPr>
            <w:r w:rsidRPr="00112805">
              <w:rPr>
                <w:rFonts w:cs="Arial"/>
                <w:sz w:val="20"/>
                <w:szCs w:val="20"/>
              </w:rPr>
              <w:t xml:space="preserve">Analogue technology, from the 1980s onwards.  Various technologies were deployed, Nationally or Regionally, including: </w:t>
            </w:r>
          </w:p>
          <w:p w14:paraId="2F9F94D3" w14:textId="77777777" w:rsidR="00641675" w:rsidRPr="00112805" w:rsidRDefault="00641675" w:rsidP="004448A4">
            <w:pPr>
              <w:rPr>
                <w:rFonts w:cs="Arial"/>
                <w:sz w:val="20"/>
                <w:szCs w:val="20"/>
              </w:rPr>
            </w:pPr>
          </w:p>
          <w:p w14:paraId="181D3D05" w14:textId="77777777" w:rsidR="00641675" w:rsidRPr="00112805" w:rsidRDefault="00641675" w:rsidP="00641675">
            <w:pPr>
              <w:pStyle w:val="a9"/>
              <w:numPr>
                <w:ilvl w:val="0"/>
                <w:numId w:val="9"/>
              </w:numPr>
              <w:tabs>
                <w:tab w:val="clear" w:pos="851"/>
              </w:tabs>
              <w:jc w:val="left"/>
              <w:rPr>
                <w:rFonts w:cs="Arial"/>
                <w:sz w:val="20"/>
                <w:szCs w:val="20"/>
              </w:rPr>
            </w:pPr>
            <w:r w:rsidRPr="00112805">
              <w:rPr>
                <w:rFonts w:cs="Arial"/>
                <w:sz w:val="20"/>
                <w:szCs w:val="20"/>
              </w:rPr>
              <w:t xml:space="preserve">NMT (Nordic Mobile Telephone), </w:t>
            </w:r>
          </w:p>
          <w:p w14:paraId="34BA9E8A" w14:textId="77777777" w:rsidR="00641675" w:rsidRPr="00112805" w:rsidRDefault="00641675" w:rsidP="00641675">
            <w:pPr>
              <w:pStyle w:val="a9"/>
              <w:numPr>
                <w:ilvl w:val="0"/>
                <w:numId w:val="9"/>
              </w:numPr>
              <w:tabs>
                <w:tab w:val="clear" w:pos="851"/>
              </w:tabs>
              <w:jc w:val="left"/>
              <w:rPr>
                <w:rFonts w:cs="Arial"/>
                <w:sz w:val="20"/>
                <w:szCs w:val="20"/>
              </w:rPr>
            </w:pPr>
            <w:r w:rsidRPr="00112805">
              <w:rPr>
                <w:rFonts w:cs="Arial"/>
                <w:sz w:val="20"/>
                <w:szCs w:val="20"/>
              </w:rPr>
              <w:t xml:space="preserve">AMPS (Advanced Mobile Phone System), </w:t>
            </w:r>
          </w:p>
          <w:p w14:paraId="7660F709" w14:textId="77777777" w:rsidR="00641675" w:rsidRPr="00112805" w:rsidRDefault="00641675" w:rsidP="00641675">
            <w:pPr>
              <w:pStyle w:val="a9"/>
              <w:numPr>
                <w:ilvl w:val="0"/>
                <w:numId w:val="9"/>
              </w:numPr>
              <w:tabs>
                <w:tab w:val="clear" w:pos="851"/>
              </w:tabs>
              <w:jc w:val="left"/>
              <w:rPr>
                <w:rFonts w:cs="Arial"/>
                <w:sz w:val="20"/>
                <w:szCs w:val="20"/>
              </w:rPr>
            </w:pPr>
            <w:r w:rsidRPr="00112805">
              <w:rPr>
                <w:rFonts w:cs="Arial"/>
                <w:sz w:val="20"/>
                <w:szCs w:val="20"/>
              </w:rPr>
              <w:t xml:space="preserve">TACS (Total Access Communications System), </w:t>
            </w:r>
          </w:p>
          <w:p w14:paraId="00F20B7C" w14:textId="77777777" w:rsidR="00641675" w:rsidRPr="00112805" w:rsidRDefault="00641675" w:rsidP="00641675">
            <w:pPr>
              <w:pStyle w:val="a9"/>
              <w:numPr>
                <w:ilvl w:val="0"/>
                <w:numId w:val="9"/>
              </w:numPr>
              <w:tabs>
                <w:tab w:val="clear" w:pos="851"/>
              </w:tabs>
              <w:jc w:val="left"/>
              <w:rPr>
                <w:rFonts w:cs="Arial"/>
                <w:sz w:val="20"/>
                <w:szCs w:val="20"/>
                <w:lang w:val="it-IT"/>
              </w:rPr>
            </w:pPr>
            <w:r w:rsidRPr="00112805">
              <w:rPr>
                <w:rFonts w:cs="Arial"/>
                <w:sz w:val="20"/>
                <w:szCs w:val="20"/>
                <w:lang w:val="it-IT"/>
              </w:rPr>
              <w:t xml:space="preserve">A-Netz to E-Netz, </w:t>
            </w:r>
          </w:p>
          <w:p w14:paraId="60AF4739" w14:textId="77777777" w:rsidR="00641675" w:rsidRPr="00112805" w:rsidRDefault="00641675" w:rsidP="00641675">
            <w:pPr>
              <w:pStyle w:val="a9"/>
              <w:numPr>
                <w:ilvl w:val="0"/>
                <w:numId w:val="9"/>
              </w:numPr>
              <w:tabs>
                <w:tab w:val="clear" w:pos="851"/>
              </w:tabs>
              <w:jc w:val="left"/>
              <w:rPr>
                <w:rFonts w:cs="Arial"/>
                <w:sz w:val="20"/>
                <w:szCs w:val="20"/>
              </w:rPr>
            </w:pPr>
            <w:proofErr w:type="spellStart"/>
            <w:r w:rsidRPr="00112805">
              <w:rPr>
                <w:rFonts w:cs="Arial"/>
                <w:sz w:val="20"/>
                <w:szCs w:val="20"/>
              </w:rPr>
              <w:t>Radiocom</w:t>
            </w:r>
            <w:proofErr w:type="spellEnd"/>
            <w:r w:rsidRPr="00112805">
              <w:rPr>
                <w:rFonts w:cs="Arial"/>
                <w:sz w:val="20"/>
                <w:szCs w:val="20"/>
              </w:rPr>
              <w:t xml:space="preserve"> 2000, </w:t>
            </w:r>
          </w:p>
          <w:p w14:paraId="3F4C31DF" w14:textId="77777777" w:rsidR="00641675" w:rsidRPr="00112805" w:rsidRDefault="00641675" w:rsidP="00641675">
            <w:pPr>
              <w:pStyle w:val="a9"/>
              <w:numPr>
                <w:ilvl w:val="0"/>
                <w:numId w:val="9"/>
              </w:numPr>
              <w:tabs>
                <w:tab w:val="clear" w:pos="851"/>
              </w:tabs>
              <w:jc w:val="left"/>
              <w:rPr>
                <w:rFonts w:cs="Arial"/>
                <w:sz w:val="20"/>
                <w:szCs w:val="20"/>
                <w:lang w:val="it-IT"/>
              </w:rPr>
            </w:pPr>
            <w:r w:rsidRPr="00112805">
              <w:rPr>
                <w:rFonts w:cs="Arial"/>
                <w:sz w:val="20"/>
                <w:szCs w:val="20"/>
                <w:lang w:val="it-IT"/>
              </w:rPr>
              <w:t xml:space="preserve">RTMI (Radio Telefono Mobile Integrato), </w:t>
            </w:r>
          </w:p>
          <w:p w14:paraId="692206FC" w14:textId="77777777" w:rsidR="00641675" w:rsidRPr="00112805" w:rsidRDefault="00641675" w:rsidP="00641675">
            <w:pPr>
              <w:pStyle w:val="a9"/>
              <w:numPr>
                <w:ilvl w:val="0"/>
                <w:numId w:val="9"/>
              </w:numPr>
              <w:tabs>
                <w:tab w:val="clear" w:pos="851"/>
              </w:tabs>
              <w:jc w:val="left"/>
              <w:rPr>
                <w:rFonts w:cs="Arial"/>
                <w:sz w:val="20"/>
                <w:szCs w:val="20"/>
              </w:rPr>
            </w:pPr>
            <w:r w:rsidRPr="00112805">
              <w:rPr>
                <w:rFonts w:cs="Arial"/>
                <w:sz w:val="20"/>
                <w:szCs w:val="20"/>
              </w:rPr>
              <w:t xml:space="preserve">JTACS (Japan Total Access Communications System) and </w:t>
            </w:r>
          </w:p>
          <w:p w14:paraId="5972DC9E" w14:textId="77777777" w:rsidR="00641675" w:rsidRPr="00112805" w:rsidRDefault="00641675" w:rsidP="00641675">
            <w:pPr>
              <w:pStyle w:val="a9"/>
              <w:numPr>
                <w:ilvl w:val="0"/>
                <w:numId w:val="9"/>
              </w:numPr>
              <w:tabs>
                <w:tab w:val="clear" w:pos="851"/>
              </w:tabs>
              <w:jc w:val="left"/>
              <w:rPr>
                <w:rFonts w:cs="Arial"/>
                <w:sz w:val="20"/>
                <w:szCs w:val="20"/>
              </w:rPr>
            </w:pPr>
            <w:r w:rsidRPr="00112805">
              <w:rPr>
                <w:rFonts w:cs="Arial"/>
                <w:sz w:val="20"/>
                <w:szCs w:val="20"/>
              </w:rPr>
              <w:t>TZ-80n (</w:t>
            </w:r>
            <w:proofErr w:type="spellStart"/>
            <w:r w:rsidRPr="00112805">
              <w:rPr>
                <w:rFonts w:cs="Arial"/>
                <w:sz w:val="20"/>
                <w:szCs w:val="20"/>
              </w:rPr>
              <w:t>Source:</w:t>
            </w:r>
            <w:hyperlink r:id="rId12" w:tgtFrame="_blank" w:history="1">
              <w:r w:rsidRPr="00112805">
                <w:rPr>
                  <w:rStyle w:val="aa"/>
                  <w:rFonts w:cs="Arial"/>
                  <w:sz w:val="20"/>
                  <w:szCs w:val="20"/>
                </w:rPr>
                <w:t>wikipedia</w:t>
              </w:r>
              <w:proofErr w:type="spellEnd"/>
            </w:hyperlink>
            <w:r w:rsidRPr="00112805">
              <w:rPr>
                <w:rFonts w:cs="Arial"/>
                <w:sz w:val="20"/>
                <w:szCs w:val="20"/>
              </w:rPr>
              <w:t>)</w:t>
            </w:r>
          </w:p>
          <w:p w14:paraId="268688E5" w14:textId="77777777" w:rsidR="00641675" w:rsidRPr="00112805" w:rsidRDefault="00641675" w:rsidP="004448A4">
            <w:pPr>
              <w:rPr>
                <w:rFonts w:cs="Arial"/>
                <w:sz w:val="20"/>
                <w:szCs w:val="20"/>
              </w:rPr>
            </w:pPr>
          </w:p>
        </w:tc>
      </w:tr>
      <w:tr w:rsidR="00641675" w:rsidRPr="00497FDA" w14:paraId="7DFC7A87" w14:textId="77777777" w:rsidTr="00112805">
        <w:trPr>
          <w:cantSplit/>
          <w:trHeight w:val="2159"/>
        </w:trPr>
        <w:tc>
          <w:tcPr>
            <w:tcW w:w="1378" w:type="dxa"/>
            <w:hideMark/>
          </w:tcPr>
          <w:p w14:paraId="01799B2D" w14:textId="77777777" w:rsidR="00641675" w:rsidRPr="00BC5284" w:rsidRDefault="00641675" w:rsidP="004448A4">
            <w:pPr>
              <w:rPr>
                <w:rFonts w:cstheme="minorHAnsi"/>
              </w:rPr>
            </w:pPr>
            <w:r w:rsidRPr="00BC5284">
              <w:rPr>
                <w:rFonts w:cstheme="minorHAnsi"/>
              </w:rPr>
              <w:t>2G</w:t>
            </w:r>
          </w:p>
        </w:tc>
        <w:tc>
          <w:tcPr>
            <w:tcW w:w="7707" w:type="dxa"/>
            <w:hideMark/>
          </w:tcPr>
          <w:p w14:paraId="3142AE64" w14:textId="77777777" w:rsidR="00641675" w:rsidRPr="00112805" w:rsidRDefault="00641675" w:rsidP="004448A4">
            <w:pPr>
              <w:rPr>
                <w:rFonts w:cs="Arial"/>
                <w:sz w:val="20"/>
                <w:szCs w:val="20"/>
              </w:rPr>
            </w:pPr>
            <w:r w:rsidRPr="00112805">
              <w:rPr>
                <w:rFonts w:cs="Arial"/>
                <w:sz w:val="20"/>
                <w:szCs w:val="20"/>
              </w:rPr>
              <w:t xml:space="preserve">First digital systems, deployed in the 1990s introducing voice, SMS and data services. The Primary 2G technologies are: </w:t>
            </w:r>
          </w:p>
          <w:p w14:paraId="66291023" w14:textId="77777777" w:rsidR="00641675" w:rsidRPr="00112805" w:rsidRDefault="00641675" w:rsidP="004448A4">
            <w:pPr>
              <w:rPr>
                <w:rFonts w:cs="Arial"/>
                <w:sz w:val="20"/>
                <w:szCs w:val="20"/>
              </w:rPr>
            </w:pPr>
          </w:p>
          <w:p w14:paraId="505D03F1" w14:textId="77777777" w:rsidR="00641675" w:rsidRPr="00112805" w:rsidRDefault="00641675" w:rsidP="00641675">
            <w:pPr>
              <w:pStyle w:val="a9"/>
              <w:numPr>
                <w:ilvl w:val="0"/>
                <w:numId w:val="10"/>
              </w:numPr>
              <w:tabs>
                <w:tab w:val="clear" w:pos="851"/>
              </w:tabs>
              <w:jc w:val="left"/>
              <w:rPr>
                <w:rFonts w:cs="Arial"/>
                <w:sz w:val="20"/>
                <w:szCs w:val="20"/>
              </w:rPr>
            </w:pPr>
            <w:r w:rsidRPr="00112805">
              <w:rPr>
                <w:rFonts w:cs="Arial"/>
                <w:sz w:val="20"/>
                <w:szCs w:val="20"/>
              </w:rPr>
              <w:t xml:space="preserve">GSM/GPRS &amp; EDGE, </w:t>
            </w:r>
          </w:p>
          <w:p w14:paraId="1B6D0207" w14:textId="77777777" w:rsidR="00641675" w:rsidRPr="00112805" w:rsidRDefault="00641675" w:rsidP="00641675">
            <w:pPr>
              <w:pStyle w:val="a9"/>
              <w:numPr>
                <w:ilvl w:val="0"/>
                <w:numId w:val="10"/>
              </w:numPr>
              <w:tabs>
                <w:tab w:val="clear" w:pos="851"/>
              </w:tabs>
              <w:jc w:val="left"/>
              <w:rPr>
                <w:rFonts w:cs="Arial"/>
                <w:sz w:val="20"/>
                <w:szCs w:val="20"/>
              </w:rPr>
            </w:pPr>
            <w:proofErr w:type="spellStart"/>
            <w:r w:rsidRPr="00112805">
              <w:rPr>
                <w:rFonts w:cs="Arial"/>
                <w:sz w:val="20"/>
                <w:szCs w:val="20"/>
              </w:rPr>
              <w:t>CDMAOne</w:t>
            </w:r>
            <w:proofErr w:type="spellEnd"/>
            <w:r w:rsidRPr="00112805">
              <w:rPr>
                <w:rFonts w:cs="Arial"/>
                <w:sz w:val="20"/>
                <w:szCs w:val="20"/>
              </w:rPr>
              <w:t xml:space="preserve">, </w:t>
            </w:r>
          </w:p>
          <w:p w14:paraId="3FF39957" w14:textId="77777777" w:rsidR="00641675" w:rsidRPr="00112805" w:rsidRDefault="00641675" w:rsidP="00641675">
            <w:pPr>
              <w:pStyle w:val="a9"/>
              <w:numPr>
                <w:ilvl w:val="0"/>
                <w:numId w:val="10"/>
              </w:numPr>
              <w:tabs>
                <w:tab w:val="clear" w:pos="851"/>
              </w:tabs>
              <w:jc w:val="left"/>
              <w:rPr>
                <w:rFonts w:cs="Arial"/>
                <w:sz w:val="20"/>
                <w:szCs w:val="20"/>
              </w:rPr>
            </w:pPr>
            <w:r w:rsidRPr="00112805">
              <w:rPr>
                <w:rFonts w:cs="Arial"/>
                <w:sz w:val="20"/>
                <w:szCs w:val="20"/>
              </w:rPr>
              <w:t xml:space="preserve">PDC, </w:t>
            </w:r>
          </w:p>
          <w:p w14:paraId="7F4E6D6D" w14:textId="77777777" w:rsidR="00641675" w:rsidRPr="00112805" w:rsidRDefault="00641675" w:rsidP="00641675">
            <w:pPr>
              <w:pStyle w:val="a9"/>
              <w:numPr>
                <w:ilvl w:val="0"/>
                <w:numId w:val="10"/>
              </w:numPr>
              <w:tabs>
                <w:tab w:val="clear" w:pos="851"/>
              </w:tabs>
              <w:jc w:val="left"/>
              <w:rPr>
                <w:rFonts w:cs="Arial"/>
                <w:sz w:val="20"/>
                <w:szCs w:val="20"/>
              </w:rPr>
            </w:pPr>
            <w:r w:rsidRPr="00112805">
              <w:rPr>
                <w:rFonts w:cs="Arial"/>
                <w:sz w:val="20"/>
                <w:szCs w:val="20"/>
              </w:rPr>
              <w:t xml:space="preserve">iDEN, </w:t>
            </w:r>
          </w:p>
          <w:p w14:paraId="7EC8F218" w14:textId="77777777" w:rsidR="00641675" w:rsidRPr="00112805" w:rsidRDefault="00641675" w:rsidP="00641675">
            <w:pPr>
              <w:pStyle w:val="a9"/>
              <w:numPr>
                <w:ilvl w:val="0"/>
                <w:numId w:val="10"/>
              </w:numPr>
              <w:tabs>
                <w:tab w:val="clear" w:pos="851"/>
              </w:tabs>
              <w:jc w:val="left"/>
              <w:rPr>
                <w:rFonts w:cs="Arial"/>
                <w:sz w:val="20"/>
                <w:szCs w:val="20"/>
              </w:rPr>
            </w:pPr>
            <w:r w:rsidRPr="00112805">
              <w:rPr>
                <w:rFonts w:cs="Arial"/>
                <w:sz w:val="20"/>
                <w:szCs w:val="20"/>
              </w:rPr>
              <w:t>IS-136 or D-AMPS.</w:t>
            </w:r>
          </w:p>
        </w:tc>
      </w:tr>
      <w:tr w:rsidR="00641675" w:rsidRPr="00497FDA" w14:paraId="3F5CC338" w14:textId="77777777" w:rsidTr="00A6753D">
        <w:trPr>
          <w:cantSplit/>
          <w:trHeight w:val="2906"/>
        </w:trPr>
        <w:tc>
          <w:tcPr>
            <w:tcW w:w="1378" w:type="dxa"/>
            <w:hideMark/>
          </w:tcPr>
          <w:p w14:paraId="59F577F7" w14:textId="77777777" w:rsidR="00641675" w:rsidRDefault="00641675" w:rsidP="004448A4">
            <w:pPr>
              <w:rPr>
                <w:rFonts w:cstheme="minorHAnsi"/>
              </w:rPr>
            </w:pPr>
            <w:r w:rsidRPr="00BC5284">
              <w:rPr>
                <w:rFonts w:cstheme="minorHAnsi"/>
              </w:rPr>
              <w:lastRenderedPageBreak/>
              <w:t>3G</w:t>
            </w:r>
          </w:p>
          <w:p w14:paraId="3908205D" w14:textId="77777777" w:rsidR="00641675" w:rsidRDefault="00641675" w:rsidP="004448A4">
            <w:pPr>
              <w:rPr>
                <w:rFonts w:cstheme="minorHAnsi"/>
              </w:rPr>
            </w:pPr>
          </w:p>
          <w:p w14:paraId="07CE5D44" w14:textId="5B05557D" w:rsidR="00641675" w:rsidRPr="00BC5284" w:rsidRDefault="00641675" w:rsidP="004448A4">
            <w:pPr>
              <w:rPr>
                <w:rFonts w:cstheme="minorHAnsi"/>
              </w:rPr>
            </w:pPr>
            <w:del w:id="31" w:author="만든 이">
              <w:r w:rsidDel="00E23E12">
                <w:rPr>
                  <w:rFonts w:cstheme="minorHAnsi"/>
                </w:rPr>
                <w:delText xml:space="preserve">IMT </w:delText>
              </w:r>
            </w:del>
            <w:ins w:id="32" w:author="만든 이">
              <w:r w:rsidR="00E23E12">
                <w:rPr>
                  <w:rFonts w:cstheme="minorHAnsi"/>
                </w:rPr>
                <w:t>IMT-</w:t>
              </w:r>
            </w:ins>
            <w:r>
              <w:rPr>
                <w:rFonts w:cstheme="minorHAnsi"/>
              </w:rPr>
              <w:t>2000</w:t>
            </w:r>
          </w:p>
        </w:tc>
        <w:tc>
          <w:tcPr>
            <w:tcW w:w="7707" w:type="dxa"/>
            <w:hideMark/>
          </w:tcPr>
          <w:p w14:paraId="4EC4FB6E" w14:textId="58563BD1" w:rsidR="0032370B" w:rsidRDefault="002B25CF" w:rsidP="00E23E12">
            <w:pPr>
              <w:pStyle w:val="ab"/>
              <w:rPr>
                <w:ins w:id="33" w:author="만든 이"/>
                <w:rFonts w:eastAsia="맑은 고딕" w:cs="Arial"/>
                <w:sz w:val="20"/>
                <w:szCs w:val="20"/>
                <w:lang w:eastAsia="ko-KR"/>
              </w:rPr>
            </w:pPr>
            <w:ins w:id="34" w:author="만든 이">
              <w:r>
                <w:rPr>
                  <w:rFonts w:eastAsia="맑은 고딕" w:cs="Arial" w:hint="eastAsia"/>
                  <w:sz w:val="20"/>
                  <w:szCs w:val="20"/>
                  <w:lang w:eastAsia="ko-KR"/>
                </w:rPr>
                <w:t>I</w:t>
              </w:r>
              <w:r>
                <w:rPr>
                  <w:rFonts w:eastAsia="맑은 고딕" w:cs="Arial"/>
                  <w:sz w:val="20"/>
                  <w:szCs w:val="20"/>
                  <w:lang w:eastAsia="ko-KR"/>
                </w:rPr>
                <w:t>MT-2000 (International Mobile Telecommunications-2000) is the ITU’s name for a family of 3G cellular networks</w:t>
              </w:r>
              <w:r w:rsidR="0032370B">
                <w:rPr>
                  <w:rFonts w:eastAsia="맑은 고딕" w:cs="Arial"/>
                  <w:sz w:val="20"/>
                  <w:szCs w:val="20"/>
                  <w:lang w:eastAsia="ko-KR"/>
                </w:rPr>
                <w:t xml:space="preserve"> that are required to provide peak data rate of at least 144 kbit/s</w:t>
              </w:r>
              <w:r>
                <w:rPr>
                  <w:rFonts w:eastAsia="맑은 고딕" w:cs="Arial"/>
                  <w:sz w:val="20"/>
                  <w:szCs w:val="20"/>
                  <w:lang w:eastAsia="ko-KR"/>
                </w:rPr>
                <w:t xml:space="preserve">. </w:t>
              </w:r>
            </w:ins>
          </w:p>
          <w:p w14:paraId="0E05E3A7" w14:textId="67910709" w:rsidR="008012ED" w:rsidRDefault="0032370B" w:rsidP="00E23E12">
            <w:pPr>
              <w:pStyle w:val="ab"/>
              <w:rPr>
                <w:ins w:id="35" w:author="만든 이"/>
                <w:rFonts w:cs="Arial"/>
                <w:sz w:val="20"/>
                <w:szCs w:val="20"/>
              </w:rPr>
            </w:pPr>
            <w:ins w:id="36" w:author="만든 이">
              <w:r w:rsidRPr="0032370B">
                <w:rPr>
                  <w:rFonts w:eastAsia="맑은 고딕" w:cs="Arial"/>
                  <w:sz w:val="20"/>
                  <w:szCs w:val="20"/>
                  <w:lang w:eastAsia="ko-KR"/>
                </w:rPr>
                <w:t xml:space="preserve">Among the terrestrial systems of </w:t>
              </w:r>
              <w:r w:rsidR="00360C79">
                <w:rPr>
                  <w:rFonts w:eastAsia="맑은 고딕" w:cs="Arial"/>
                  <w:sz w:val="20"/>
                  <w:szCs w:val="20"/>
                  <w:lang w:eastAsia="ko-KR"/>
                </w:rPr>
                <w:t xml:space="preserve">the </w:t>
              </w:r>
              <w:r w:rsidRPr="0032370B">
                <w:rPr>
                  <w:rFonts w:eastAsia="맑은 고딕" w:cs="Arial"/>
                  <w:sz w:val="20"/>
                  <w:szCs w:val="20"/>
                  <w:lang w:eastAsia="ko-KR"/>
                </w:rPr>
                <w:t>IMT-2000 family</w:t>
              </w:r>
              <w:r w:rsidR="0081701D">
                <w:rPr>
                  <w:rFonts w:eastAsia="맑은 고딕" w:cs="Arial"/>
                  <w:sz w:val="20"/>
                  <w:szCs w:val="20"/>
                  <w:lang w:eastAsia="ko-KR"/>
                </w:rPr>
                <w:t>,</w:t>
              </w:r>
              <w:r w:rsidRPr="0032370B">
                <w:rPr>
                  <w:rFonts w:eastAsia="맑은 고딕" w:cs="Arial"/>
                  <w:sz w:val="20"/>
                  <w:szCs w:val="20"/>
                  <w:lang w:eastAsia="ko-KR"/>
                </w:rPr>
                <w:t xml:space="preserve"> the most successful</w:t>
              </w:r>
              <w:r w:rsidR="00360C79">
                <w:rPr>
                  <w:rFonts w:eastAsia="맑은 고딕" w:cs="Arial"/>
                  <w:sz w:val="20"/>
                  <w:szCs w:val="20"/>
                  <w:lang w:eastAsia="ko-KR"/>
                </w:rPr>
                <w:t xml:space="preserve"> of the</w:t>
              </w:r>
              <w:r w:rsidRPr="0032370B">
                <w:rPr>
                  <w:rFonts w:eastAsia="맑은 고딕" w:cs="Arial"/>
                  <w:sz w:val="20"/>
                  <w:szCs w:val="20"/>
                  <w:lang w:eastAsia="ko-KR"/>
                </w:rPr>
                <w:t xml:space="preserve"> 3rd generation mobile cellular </w:t>
              </w:r>
              <w:r w:rsidRPr="000D09A8">
                <w:rPr>
                  <w:rFonts w:eastAsia="맑은 고딕" w:cs="Arial"/>
                  <w:sz w:val="20"/>
                  <w:szCs w:val="20"/>
                  <w:lang w:eastAsia="ko-KR"/>
                </w:rPr>
                <w:t>technolog</w:t>
              </w:r>
              <w:r w:rsidR="00DA02E1" w:rsidRPr="000D09A8">
                <w:rPr>
                  <w:rFonts w:eastAsia="맑은 고딕" w:cs="Arial"/>
                  <w:sz w:val="20"/>
                  <w:szCs w:val="20"/>
                  <w:lang w:eastAsia="ko-KR"/>
                </w:rPr>
                <w:t>ies</w:t>
              </w:r>
              <w:r w:rsidRPr="000D09A8">
                <w:rPr>
                  <w:rFonts w:eastAsia="맑은 고딕" w:cs="Arial"/>
                  <w:sz w:val="20"/>
                  <w:szCs w:val="20"/>
                  <w:lang w:eastAsia="ko-KR"/>
                </w:rPr>
                <w:t xml:space="preserve"> was </w:t>
              </w:r>
              <w:r w:rsidR="0081701D" w:rsidRPr="000D09A8">
                <w:rPr>
                  <w:rFonts w:eastAsia="맑은 고딕" w:cs="Arial"/>
                  <w:sz w:val="20"/>
                  <w:szCs w:val="20"/>
                  <w:lang w:eastAsia="ko-KR"/>
                </w:rPr>
                <w:t>the one</w:t>
              </w:r>
              <w:r w:rsidR="00360C79" w:rsidRPr="000D09A8">
                <w:rPr>
                  <w:rFonts w:eastAsia="맑은 고딕" w:cs="Arial"/>
                  <w:sz w:val="20"/>
                  <w:szCs w:val="20"/>
                  <w:lang w:eastAsia="ko-KR"/>
                </w:rPr>
                <w:t xml:space="preserve"> </w:t>
              </w:r>
              <w:r w:rsidRPr="000D09A8">
                <w:rPr>
                  <w:rFonts w:eastAsia="맑은 고딕" w:cs="Arial"/>
                  <w:sz w:val="20"/>
                  <w:szCs w:val="20"/>
                  <w:lang w:eastAsia="ko-KR"/>
                </w:rPr>
                <w:t>developed by 3GPP under the name Universal Mobile Telecommunications System (UMTS</w:t>
              </w:r>
              <w:r w:rsidRPr="000D09A8">
                <w:rPr>
                  <w:rFonts w:eastAsia="맑은 고딕" w:cs="Arial"/>
                  <w:sz w:val="20"/>
                  <w:szCs w:val="20"/>
                  <w:lang w:eastAsia="ko-KR"/>
                  <w:rPrChange w:id="37" w:author="만든 이">
                    <w:rPr>
                      <w:rFonts w:eastAsia="맑은 고딕" w:cs="Arial"/>
                      <w:sz w:val="20"/>
                      <w:szCs w:val="20"/>
                      <w:lang w:eastAsia="ko-KR"/>
                    </w:rPr>
                  </w:rPrChange>
                </w:rPr>
                <w:t>)</w:t>
              </w:r>
              <w:r w:rsidR="00360C79" w:rsidRPr="000D09A8">
                <w:rPr>
                  <w:rFonts w:eastAsia="맑은 고딕" w:cs="Arial"/>
                  <w:sz w:val="20"/>
                  <w:szCs w:val="20"/>
                  <w:lang w:eastAsia="ko-KR"/>
                  <w:rPrChange w:id="38" w:author="만든 이">
                    <w:rPr>
                      <w:rFonts w:eastAsia="맑은 고딕" w:cs="Arial"/>
                      <w:sz w:val="20"/>
                      <w:szCs w:val="20"/>
                      <w:lang w:eastAsia="ko-KR"/>
                    </w:rPr>
                  </w:rPrChange>
                </w:rPr>
                <w:t xml:space="preserve">.  </w:t>
              </w:r>
              <w:r w:rsidR="0081701D" w:rsidRPr="000D09A8">
                <w:rPr>
                  <w:rFonts w:eastAsia="맑은 고딕" w:cs="Arial"/>
                  <w:sz w:val="20"/>
                  <w:szCs w:val="20"/>
                  <w:lang w:eastAsia="ko-KR"/>
                  <w:rPrChange w:id="39" w:author="만든 이">
                    <w:rPr>
                      <w:rFonts w:eastAsia="맑은 고딕" w:cs="Arial"/>
                      <w:sz w:val="20"/>
                      <w:szCs w:val="20"/>
                      <w:lang w:eastAsia="ko-KR"/>
                    </w:rPr>
                  </w:rPrChange>
                </w:rPr>
                <w:t>This</w:t>
              </w:r>
              <w:r w:rsidRPr="000D09A8">
                <w:rPr>
                  <w:rFonts w:eastAsia="맑은 고딕" w:cs="Arial"/>
                  <w:sz w:val="20"/>
                  <w:szCs w:val="20"/>
                  <w:lang w:eastAsia="ko-KR"/>
                  <w:rPrChange w:id="40" w:author="만든 이">
                    <w:rPr>
                      <w:rFonts w:eastAsia="맑은 고딕" w:cs="Arial"/>
                      <w:sz w:val="20"/>
                      <w:szCs w:val="20"/>
                      <w:lang w:eastAsia="ko-KR"/>
                    </w:rPr>
                  </w:rPrChange>
                </w:rPr>
                <w:t xml:space="preserve"> was first offered </w:t>
              </w:r>
              <w:r w:rsidR="0081701D" w:rsidRPr="000D09A8">
                <w:rPr>
                  <w:rFonts w:eastAsia="맑은 고딕" w:cs="Arial"/>
                  <w:sz w:val="20"/>
                  <w:szCs w:val="20"/>
                  <w:lang w:eastAsia="ko-KR"/>
                  <w:rPrChange w:id="41" w:author="만든 이">
                    <w:rPr>
                      <w:rFonts w:eastAsia="맑은 고딕" w:cs="Arial"/>
                      <w:sz w:val="20"/>
                      <w:szCs w:val="20"/>
                      <w:lang w:eastAsia="ko-KR"/>
                    </w:rPr>
                  </w:rPrChange>
                </w:rPr>
                <w:t>to markets</w:t>
              </w:r>
              <w:r w:rsidR="00360C79" w:rsidRPr="000D09A8">
                <w:rPr>
                  <w:rFonts w:eastAsia="맑은 고딕" w:cs="Arial"/>
                  <w:sz w:val="20"/>
                  <w:szCs w:val="20"/>
                  <w:lang w:eastAsia="ko-KR"/>
                  <w:rPrChange w:id="42" w:author="만든 이">
                    <w:rPr>
                      <w:rFonts w:eastAsia="맑은 고딕" w:cs="Arial"/>
                      <w:sz w:val="20"/>
                      <w:szCs w:val="20"/>
                      <w:lang w:eastAsia="ko-KR"/>
                    </w:rPr>
                  </w:rPrChange>
                </w:rPr>
                <w:t xml:space="preserve"> </w:t>
              </w:r>
              <w:r w:rsidRPr="000D09A8">
                <w:rPr>
                  <w:rFonts w:eastAsia="맑은 고딕" w:cs="Arial"/>
                  <w:sz w:val="20"/>
                  <w:szCs w:val="20"/>
                  <w:lang w:eastAsia="ko-KR"/>
                  <w:rPrChange w:id="43" w:author="만든 이">
                    <w:rPr>
                      <w:rFonts w:eastAsia="맑은 고딕" w:cs="Arial"/>
                      <w:sz w:val="20"/>
                      <w:szCs w:val="20"/>
                      <w:lang w:eastAsia="ko-KR"/>
                    </w:rPr>
                  </w:rPrChange>
                </w:rPr>
                <w:t xml:space="preserve">in 2001. </w:t>
              </w:r>
              <w:r w:rsidR="00E23E12" w:rsidRPr="000D09A8">
                <w:rPr>
                  <w:rFonts w:cs="Arial"/>
                  <w:sz w:val="20"/>
                  <w:szCs w:val="20"/>
                  <w:rPrChange w:id="44" w:author="만든 이">
                    <w:rPr>
                      <w:rFonts w:cs="Arial"/>
                      <w:sz w:val="20"/>
                      <w:szCs w:val="20"/>
                    </w:rPr>
                  </w:rPrChange>
                </w:rPr>
                <w:t>HSPA (High Speed Packet Access) is an amalgamation of several upgrades to the original W-CDMA (Wideband Code Division Multiple Access</w:t>
              </w:r>
              <w:r w:rsidR="0081701D" w:rsidRPr="000D09A8">
                <w:rPr>
                  <w:rFonts w:cs="Arial"/>
                  <w:sz w:val="20"/>
                  <w:szCs w:val="20"/>
                  <w:rPrChange w:id="45" w:author="만든 이">
                    <w:rPr>
                      <w:rFonts w:cs="Arial"/>
                      <w:sz w:val="20"/>
                      <w:szCs w:val="20"/>
                    </w:rPr>
                  </w:rPrChange>
                </w:rPr>
                <w:t>)</w:t>
              </w:r>
              <w:r w:rsidR="00E23E12" w:rsidRPr="000D09A8">
                <w:rPr>
                  <w:rFonts w:cs="Arial"/>
                  <w:sz w:val="20"/>
                  <w:szCs w:val="20"/>
                  <w:rPrChange w:id="46" w:author="만든 이">
                    <w:rPr>
                      <w:rFonts w:cs="Arial"/>
                      <w:sz w:val="20"/>
                      <w:szCs w:val="20"/>
                    </w:rPr>
                  </w:rPrChange>
                </w:rPr>
                <w:t xml:space="preserve"> radio </w:t>
              </w:r>
              <w:r w:rsidR="00DA02E1" w:rsidRPr="000D09A8">
                <w:rPr>
                  <w:rFonts w:cs="Arial"/>
                  <w:sz w:val="20"/>
                  <w:szCs w:val="20"/>
                </w:rPr>
                <w:t>access technology</w:t>
              </w:r>
              <w:r w:rsidR="00E23E12" w:rsidRPr="000D09A8">
                <w:rPr>
                  <w:rFonts w:cs="Arial"/>
                  <w:sz w:val="20"/>
                  <w:szCs w:val="20"/>
                </w:rPr>
                <w:t xml:space="preserve"> of </w:t>
              </w:r>
              <w:r w:rsidR="00360C79" w:rsidRPr="000D09A8">
                <w:rPr>
                  <w:rFonts w:cs="Arial"/>
                  <w:sz w:val="20"/>
                  <w:szCs w:val="20"/>
                </w:rPr>
                <w:t xml:space="preserve">the </w:t>
              </w:r>
              <w:r w:rsidR="00E23E12" w:rsidRPr="000D09A8">
                <w:rPr>
                  <w:rFonts w:cs="Arial"/>
                  <w:sz w:val="20"/>
                  <w:szCs w:val="20"/>
                </w:rPr>
                <w:t>UMTS standard and offers speed</w:t>
              </w:r>
              <w:r w:rsidR="00360C79" w:rsidRPr="000D09A8">
                <w:rPr>
                  <w:rFonts w:cs="Arial"/>
                  <w:sz w:val="20"/>
                  <w:szCs w:val="20"/>
                </w:rPr>
                <w:t>s</w:t>
              </w:r>
              <w:r w:rsidR="00E23E12" w:rsidRPr="000D09A8">
                <w:rPr>
                  <w:rFonts w:cs="Arial"/>
                  <w:sz w:val="20"/>
                  <w:szCs w:val="20"/>
                </w:rPr>
                <w:t xml:space="preserve"> of 14.4 Mbit/s </w:t>
              </w:r>
              <w:r w:rsidR="0081701D" w:rsidRPr="000D09A8">
                <w:rPr>
                  <w:rFonts w:cs="Arial"/>
                  <w:sz w:val="20"/>
                  <w:szCs w:val="20"/>
                  <w:rPrChange w:id="47" w:author="만든 이">
                    <w:rPr>
                      <w:rFonts w:cs="Arial"/>
                      <w:sz w:val="20"/>
                      <w:szCs w:val="20"/>
                    </w:rPr>
                  </w:rPrChange>
                </w:rPr>
                <w:t>on the</w:t>
              </w:r>
              <w:r w:rsidR="00360C79" w:rsidRPr="000D09A8">
                <w:rPr>
                  <w:rFonts w:cs="Arial"/>
                  <w:sz w:val="20"/>
                  <w:szCs w:val="20"/>
                  <w:rPrChange w:id="48" w:author="만든 이">
                    <w:rPr>
                      <w:rFonts w:cs="Arial"/>
                      <w:sz w:val="20"/>
                      <w:szCs w:val="20"/>
                    </w:rPr>
                  </w:rPrChange>
                </w:rPr>
                <w:t xml:space="preserve"> </w:t>
              </w:r>
              <w:r w:rsidR="00E23E12" w:rsidRPr="000D09A8">
                <w:rPr>
                  <w:rFonts w:cs="Arial"/>
                  <w:sz w:val="20"/>
                  <w:szCs w:val="20"/>
                  <w:rPrChange w:id="49" w:author="만든 이">
                    <w:rPr>
                      <w:rFonts w:cs="Arial"/>
                      <w:sz w:val="20"/>
                      <w:szCs w:val="20"/>
                    </w:rPr>
                  </w:rPrChange>
                </w:rPr>
                <w:t>down</w:t>
              </w:r>
              <w:r w:rsidR="0081701D" w:rsidRPr="000D09A8">
                <w:rPr>
                  <w:rFonts w:cs="Arial"/>
                  <w:sz w:val="20"/>
                  <w:szCs w:val="20"/>
                  <w:rPrChange w:id="50" w:author="만든 이">
                    <w:rPr>
                      <w:rFonts w:cs="Arial"/>
                      <w:sz w:val="20"/>
                      <w:szCs w:val="20"/>
                    </w:rPr>
                  </w:rPrChange>
                </w:rPr>
                <w:t>link</w:t>
              </w:r>
              <w:r w:rsidR="00E23E12" w:rsidRPr="000D09A8">
                <w:rPr>
                  <w:rFonts w:cs="Arial"/>
                  <w:sz w:val="20"/>
                  <w:szCs w:val="20"/>
                  <w:rPrChange w:id="51" w:author="만든 이">
                    <w:rPr>
                      <w:rFonts w:cs="Arial"/>
                      <w:sz w:val="20"/>
                      <w:szCs w:val="20"/>
                    </w:rPr>
                  </w:rPrChange>
                </w:rPr>
                <w:t xml:space="preserve"> and 5.76</w:t>
              </w:r>
              <w:r w:rsidR="00E23E12" w:rsidRPr="00E23E12">
                <w:rPr>
                  <w:rFonts w:cs="Arial"/>
                  <w:sz w:val="20"/>
                  <w:szCs w:val="20"/>
                </w:rPr>
                <w:t xml:space="preserve"> Mbit/s </w:t>
              </w:r>
              <w:r w:rsidR="0081701D">
                <w:rPr>
                  <w:rFonts w:cs="Arial"/>
                  <w:sz w:val="20"/>
                  <w:szCs w:val="20"/>
                </w:rPr>
                <w:t>on the</w:t>
              </w:r>
              <w:r w:rsidR="00360C79">
                <w:rPr>
                  <w:rFonts w:cs="Arial"/>
                  <w:sz w:val="20"/>
                  <w:szCs w:val="20"/>
                </w:rPr>
                <w:t xml:space="preserve"> </w:t>
              </w:r>
              <w:r w:rsidR="00E23E12" w:rsidRPr="00E23E12">
                <w:rPr>
                  <w:rFonts w:cs="Arial"/>
                  <w:sz w:val="20"/>
                  <w:szCs w:val="20"/>
                </w:rPr>
                <w:t>up</w:t>
              </w:r>
              <w:r w:rsidR="0081701D">
                <w:rPr>
                  <w:rFonts w:cs="Arial"/>
                  <w:sz w:val="20"/>
                  <w:szCs w:val="20"/>
                </w:rPr>
                <w:t>link</w:t>
              </w:r>
              <w:r w:rsidR="008012ED">
                <w:rPr>
                  <w:rFonts w:cs="Arial"/>
                  <w:sz w:val="20"/>
                  <w:szCs w:val="20"/>
                </w:rPr>
                <w:t xml:space="preserve">. </w:t>
              </w:r>
              <w:r w:rsidR="00E23E12" w:rsidRPr="00E23E12">
                <w:rPr>
                  <w:rFonts w:cs="Arial"/>
                  <w:sz w:val="20"/>
                  <w:szCs w:val="20"/>
                </w:rPr>
                <w:t>HSPA+, a further upgrade of HSPA, can provide theoretical peak data rate</w:t>
              </w:r>
              <w:r w:rsidR="00360C79">
                <w:rPr>
                  <w:rFonts w:cs="Arial"/>
                  <w:sz w:val="20"/>
                  <w:szCs w:val="20"/>
                </w:rPr>
                <w:t>s</w:t>
              </w:r>
              <w:r w:rsidR="00E23E12" w:rsidRPr="00E23E12">
                <w:rPr>
                  <w:rFonts w:cs="Arial"/>
                  <w:sz w:val="20"/>
                  <w:szCs w:val="20"/>
                </w:rPr>
                <w:t xml:space="preserve"> up to 168 Mbit/s </w:t>
              </w:r>
              <w:r w:rsidR="0081701D">
                <w:rPr>
                  <w:rFonts w:cs="Arial"/>
                  <w:sz w:val="20"/>
                  <w:szCs w:val="20"/>
                </w:rPr>
                <w:t>on</w:t>
              </w:r>
              <w:r w:rsidR="00E23E12" w:rsidRPr="00E23E12">
                <w:rPr>
                  <w:rFonts w:cs="Arial"/>
                  <w:sz w:val="20"/>
                  <w:szCs w:val="20"/>
                </w:rPr>
                <w:t xml:space="preserve"> the downlink and 22 Mbit/s </w:t>
              </w:r>
              <w:r w:rsidR="0081701D">
                <w:rPr>
                  <w:rFonts w:cs="Arial"/>
                  <w:sz w:val="20"/>
                  <w:szCs w:val="20"/>
                </w:rPr>
                <w:t>on</w:t>
              </w:r>
              <w:r w:rsidR="00E23E12" w:rsidRPr="00E23E12">
                <w:rPr>
                  <w:rFonts w:cs="Arial"/>
                  <w:sz w:val="20"/>
                  <w:szCs w:val="20"/>
                </w:rPr>
                <w:t xml:space="preserve"> the uplink.</w:t>
              </w:r>
            </w:ins>
          </w:p>
          <w:p w14:paraId="12DCA624" w14:textId="29DFE94C" w:rsidR="00641675" w:rsidRPr="00112805" w:rsidDel="00E23E12" w:rsidRDefault="00641675" w:rsidP="00E23E12">
            <w:pPr>
              <w:pStyle w:val="ab"/>
              <w:rPr>
                <w:del w:id="52" w:author="만든 이"/>
                <w:rFonts w:cs="Arial"/>
                <w:sz w:val="20"/>
                <w:szCs w:val="20"/>
              </w:rPr>
            </w:pPr>
            <w:del w:id="53" w:author="만든 이">
              <w:r w:rsidRPr="00112805" w:rsidDel="00E23E12">
                <w:rPr>
                  <w:rFonts w:cs="Arial"/>
                  <w:sz w:val="20"/>
                  <w:szCs w:val="20"/>
                </w:rPr>
                <w:delText>The 3G system from 3GPP is based on evolved Global System for Mobile communication (GSM) core networks and the radio access technologies that they support.</w:delText>
              </w:r>
            </w:del>
          </w:p>
          <w:p w14:paraId="35DE5B8A" w14:textId="30ED48FF" w:rsidR="00641675" w:rsidRPr="00112805" w:rsidDel="00E23E12" w:rsidRDefault="00641675" w:rsidP="004448A4">
            <w:pPr>
              <w:pStyle w:val="ab"/>
              <w:rPr>
                <w:del w:id="54" w:author="만든 이"/>
                <w:rFonts w:cs="Arial"/>
                <w:sz w:val="20"/>
                <w:szCs w:val="20"/>
              </w:rPr>
            </w:pPr>
          </w:p>
          <w:p w14:paraId="2E6A9A45" w14:textId="144BEC80" w:rsidR="00641675" w:rsidRPr="00112805" w:rsidDel="00E23E12" w:rsidRDefault="00641675" w:rsidP="004448A4">
            <w:pPr>
              <w:pStyle w:val="ab"/>
              <w:rPr>
                <w:del w:id="55" w:author="만든 이"/>
                <w:rFonts w:cs="Arial"/>
                <w:sz w:val="20"/>
                <w:szCs w:val="20"/>
              </w:rPr>
            </w:pPr>
            <w:del w:id="56" w:author="만든 이">
              <w:r w:rsidRPr="00112805" w:rsidDel="00E23E12">
                <w:rPr>
                  <w:rFonts w:cs="Arial"/>
                  <w:sz w:val="20"/>
                  <w:szCs w:val="20"/>
                </w:rPr>
                <w:delText xml:space="preserve">This has allowed for the maintenance and development of GSM, with the evolution of General Packet Radio Service (GPRS) and Enhanced Data rates for GSM Evolution (EDGE), as well as further developments with the Universal Mobile Telecommunications System (UMTS) and </w:delText>
              </w:r>
              <w:r w:rsidR="00D9322A" w:rsidRPr="00112805" w:rsidDel="00E23E12">
                <w:rPr>
                  <w:rFonts w:cs="Arial"/>
                  <w:sz w:val="20"/>
                  <w:szCs w:val="20"/>
                </w:rPr>
                <w:delText>High-Speed</w:delText>
              </w:r>
              <w:r w:rsidRPr="00112805" w:rsidDel="00E23E12">
                <w:rPr>
                  <w:rFonts w:cs="Arial"/>
                  <w:sz w:val="20"/>
                  <w:szCs w:val="20"/>
                </w:rPr>
                <w:delText xml:space="preserve"> Packet data Access (HSPA).</w:delText>
              </w:r>
            </w:del>
          </w:p>
          <w:p w14:paraId="4AAD1A70" w14:textId="3FBCB128" w:rsidR="00641675" w:rsidRPr="00112805" w:rsidDel="00E23E12" w:rsidRDefault="00641675" w:rsidP="004448A4">
            <w:pPr>
              <w:pStyle w:val="ab"/>
              <w:rPr>
                <w:del w:id="57" w:author="만든 이"/>
                <w:rFonts w:cs="Arial"/>
                <w:sz w:val="20"/>
                <w:szCs w:val="20"/>
              </w:rPr>
            </w:pPr>
          </w:p>
          <w:p w14:paraId="308D7F63" w14:textId="277E0C2D" w:rsidR="00641675" w:rsidRPr="00112805" w:rsidRDefault="00641675" w:rsidP="004448A4">
            <w:pPr>
              <w:pStyle w:val="ab"/>
              <w:rPr>
                <w:rFonts w:cs="Arial"/>
                <w:sz w:val="20"/>
                <w:szCs w:val="20"/>
              </w:rPr>
            </w:pPr>
            <w:del w:id="58" w:author="만든 이">
              <w:r w:rsidRPr="00112805" w:rsidDel="00E23E12">
                <w:rPr>
                  <w:rFonts w:cs="Arial"/>
                  <w:sz w:val="20"/>
                  <w:szCs w:val="20"/>
                </w:rPr>
                <w:delText>3G brought a global vision to the evolution of mobile networks, with the creation of the ITU's family of IMT-2000 systems which included EDGE, CDMA2000 1X/EVDO and UMTS-HSPA+ radio access technologies.</w:delText>
              </w:r>
            </w:del>
          </w:p>
        </w:tc>
      </w:tr>
      <w:tr w:rsidR="00641675" w:rsidRPr="00497FDA" w14:paraId="096F51FB" w14:textId="77777777" w:rsidTr="00112805">
        <w:trPr>
          <w:cantSplit/>
          <w:trHeight w:val="3599"/>
        </w:trPr>
        <w:tc>
          <w:tcPr>
            <w:tcW w:w="1378" w:type="dxa"/>
            <w:hideMark/>
          </w:tcPr>
          <w:p w14:paraId="64BA1568" w14:textId="77777777" w:rsidR="00641675" w:rsidRPr="00F02C55" w:rsidRDefault="00641675" w:rsidP="004448A4">
            <w:pPr>
              <w:rPr>
                <w:rFonts w:cstheme="minorHAnsi"/>
              </w:rPr>
            </w:pPr>
            <w:del w:id="59" w:author="만든 이">
              <w:r w:rsidRPr="00F02C55" w:rsidDel="00E23E12">
                <w:rPr>
                  <w:rFonts w:cstheme="minorHAnsi"/>
                </w:rPr>
                <w:lastRenderedPageBreak/>
                <w:delText>3G/</w:delText>
              </w:r>
            </w:del>
            <w:r w:rsidRPr="00F02C55">
              <w:rPr>
                <w:rFonts w:cstheme="minorHAnsi"/>
              </w:rPr>
              <w:t>4G</w:t>
            </w:r>
          </w:p>
          <w:p w14:paraId="51D41D5B" w14:textId="77777777" w:rsidR="00641675" w:rsidRDefault="00641675" w:rsidP="004448A4">
            <w:pPr>
              <w:rPr>
                <w:rFonts w:cstheme="minorHAnsi"/>
              </w:rPr>
            </w:pPr>
          </w:p>
          <w:p w14:paraId="51771F73" w14:textId="7F8B21A1" w:rsidR="00641675" w:rsidRPr="00BC5284" w:rsidRDefault="00641675" w:rsidP="004448A4">
            <w:pPr>
              <w:rPr>
                <w:rFonts w:cstheme="minorHAnsi"/>
              </w:rPr>
            </w:pPr>
            <w:del w:id="60" w:author="만든 이">
              <w:r w:rsidDel="00E23E12">
                <w:rPr>
                  <w:rFonts w:cstheme="minorHAnsi"/>
                </w:rPr>
                <w:delText xml:space="preserve">IMT </w:delText>
              </w:r>
            </w:del>
            <w:ins w:id="61" w:author="만든 이">
              <w:r w:rsidR="00E23E12">
                <w:rPr>
                  <w:rFonts w:cstheme="minorHAnsi"/>
                </w:rPr>
                <w:t>IMT-</w:t>
              </w:r>
            </w:ins>
            <w:r>
              <w:rPr>
                <w:rFonts w:cstheme="minorHAnsi"/>
              </w:rPr>
              <w:t>Advanced</w:t>
            </w:r>
          </w:p>
        </w:tc>
        <w:tc>
          <w:tcPr>
            <w:tcW w:w="7707" w:type="dxa"/>
            <w:hideMark/>
          </w:tcPr>
          <w:p w14:paraId="04E9637F" w14:textId="774D2B0C" w:rsidR="00FB161F" w:rsidRPr="00FE6A3F" w:rsidRDefault="00FB161F" w:rsidP="00FE6A3F">
            <w:pPr>
              <w:pStyle w:val="ab"/>
              <w:rPr>
                <w:ins w:id="62" w:author="만든 이"/>
                <w:rFonts w:eastAsia="맑은 고딕" w:cs="Arial"/>
                <w:sz w:val="20"/>
                <w:szCs w:val="20"/>
                <w:lang w:eastAsia="ko-KR"/>
              </w:rPr>
            </w:pPr>
            <w:ins w:id="63" w:author="만든 이">
              <w:r>
                <w:rPr>
                  <w:rFonts w:eastAsia="맑은 고딕" w:cs="Arial" w:hint="eastAsia"/>
                  <w:sz w:val="20"/>
                  <w:szCs w:val="20"/>
                  <w:lang w:eastAsia="ko-KR"/>
                </w:rPr>
                <w:t>I</w:t>
              </w:r>
              <w:r>
                <w:rPr>
                  <w:rFonts w:eastAsia="맑은 고딕" w:cs="Arial"/>
                  <w:sz w:val="20"/>
                  <w:szCs w:val="20"/>
                  <w:lang w:eastAsia="ko-KR"/>
                </w:rPr>
                <w:t>MT-Advanced (International Mobile Telecommunications-Advanced) is the ITU’s name for a family of 4G cellular networks.</w:t>
              </w:r>
              <w:r w:rsidR="0081701D">
                <w:rPr>
                  <w:rFonts w:eastAsia="맑은 고딕" w:cs="Arial"/>
                  <w:sz w:val="20"/>
                  <w:szCs w:val="20"/>
                  <w:lang w:eastAsia="ko-KR"/>
                </w:rPr>
                <w:t xml:space="preserve"> </w:t>
              </w:r>
              <w:r w:rsidRPr="00FE6A3F">
                <w:rPr>
                  <w:rFonts w:eastAsia="맑은 고딕" w:cs="Arial"/>
                  <w:sz w:val="20"/>
                  <w:szCs w:val="20"/>
                  <w:lang w:eastAsia="ko-KR"/>
                </w:rPr>
                <w:t>The key features for IMT-Advanced </w:t>
              </w:r>
              <w:r w:rsidR="0081701D">
                <w:rPr>
                  <w:rFonts w:eastAsia="맑은 고딕" w:cs="Arial"/>
                  <w:sz w:val="20"/>
                  <w:szCs w:val="20"/>
                  <w:lang w:eastAsia="ko-KR"/>
                </w:rPr>
                <w:t>are</w:t>
              </w:r>
              <w:r w:rsidRPr="00FE6A3F">
                <w:rPr>
                  <w:rFonts w:eastAsia="맑은 고딕" w:cs="Arial"/>
                  <w:sz w:val="20"/>
                  <w:szCs w:val="20"/>
                  <w:lang w:eastAsia="ko-KR"/>
                </w:rPr>
                <w:t xml:space="preserve"> summarized as follows:</w:t>
              </w:r>
            </w:ins>
          </w:p>
          <w:p w14:paraId="089AAD5F" w14:textId="77777777" w:rsidR="00FB161F" w:rsidRPr="00FE6A3F" w:rsidRDefault="00FB161F" w:rsidP="00FE6A3F">
            <w:pPr>
              <w:pStyle w:val="ab"/>
              <w:numPr>
                <w:ilvl w:val="0"/>
                <w:numId w:val="12"/>
              </w:numPr>
              <w:ind w:left="349" w:hanging="283"/>
              <w:rPr>
                <w:ins w:id="64" w:author="만든 이"/>
                <w:rFonts w:eastAsia="맑은 고딕" w:cs="Arial"/>
                <w:sz w:val="20"/>
                <w:szCs w:val="20"/>
                <w:lang w:eastAsia="ko-KR"/>
              </w:rPr>
            </w:pPr>
            <w:ins w:id="65" w:author="만든 이">
              <w:r w:rsidRPr="00FE6A3F">
                <w:rPr>
                  <w:rFonts w:eastAsia="맑은 고딕" w:cs="Arial"/>
                  <w:sz w:val="20"/>
                  <w:szCs w:val="20"/>
                  <w:lang w:eastAsia="ko-KR"/>
                </w:rPr>
                <w:t xml:space="preserve">a high degree of commonality of functionality worldwide while retaining the flexibility to support a wide range of services and applications in a cost efficient </w:t>
              </w:r>
              <w:proofErr w:type="gramStart"/>
              <w:r w:rsidRPr="00FE6A3F">
                <w:rPr>
                  <w:rFonts w:eastAsia="맑은 고딕" w:cs="Arial"/>
                  <w:sz w:val="20"/>
                  <w:szCs w:val="20"/>
                  <w:lang w:eastAsia="ko-KR"/>
                </w:rPr>
                <w:t>manner</w:t>
              </w:r>
              <w:proofErr w:type="gramEnd"/>
            </w:ins>
          </w:p>
          <w:p w14:paraId="30F9CBC3" w14:textId="77777777" w:rsidR="00FB161F" w:rsidRPr="00FE6A3F" w:rsidRDefault="00FB161F" w:rsidP="00FE6A3F">
            <w:pPr>
              <w:pStyle w:val="ab"/>
              <w:numPr>
                <w:ilvl w:val="0"/>
                <w:numId w:val="12"/>
              </w:numPr>
              <w:ind w:left="349" w:hanging="283"/>
              <w:rPr>
                <w:ins w:id="66" w:author="만든 이"/>
                <w:rFonts w:eastAsia="맑은 고딕" w:cs="Arial"/>
                <w:sz w:val="20"/>
                <w:szCs w:val="20"/>
                <w:lang w:eastAsia="ko-KR"/>
              </w:rPr>
            </w:pPr>
            <w:ins w:id="67" w:author="만든 이">
              <w:r w:rsidRPr="00FE6A3F">
                <w:rPr>
                  <w:rFonts w:eastAsia="맑은 고딕" w:cs="Arial"/>
                  <w:sz w:val="20"/>
                  <w:szCs w:val="20"/>
                  <w:lang w:eastAsia="ko-KR"/>
                </w:rPr>
                <w:t>compatibility of services within IMT and with fixed networks</w:t>
              </w:r>
            </w:ins>
          </w:p>
          <w:p w14:paraId="7A0ABECB" w14:textId="77777777" w:rsidR="00FB161F" w:rsidRPr="00FE6A3F" w:rsidRDefault="00FB161F" w:rsidP="00FE6A3F">
            <w:pPr>
              <w:pStyle w:val="ab"/>
              <w:numPr>
                <w:ilvl w:val="0"/>
                <w:numId w:val="12"/>
              </w:numPr>
              <w:ind w:left="349" w:hanging="283"/>
              <w:rPr>
                <w:ins w:id="68" w:author="만든 이"/>
                <w:rFonts w:eastAsia="맑은 고딕" w:cs="Arial"/>
                <w:sz w:val="20"/>
                <w:szCs w:val="20"/>
                <w:lang w:eastAsia="ko-KR"/>
              </w:rPr>
            </w:pPr>
            <w:ins w:id="69" w:author="만든 이">
              <w:r w:rsidRPr="00FE6A3F">
                <w:rPr>
                  <w:rFonts w:eastAsia="맑은 고딕" w:cs="Arial"/>
                  <w:sz w:val="20"/>
                  <w:szCs w:val="20"/>
                  <w:lang w:eastAsia="ko-KR"/>
                </w:rPr>
                <w:t>capability of interworking with other radio access systems</w:t>
              </w:r>
            </w:ins>
          </w:p>
          <w:p w14:paraId="0946727A" w14:textId="77777777" w:rsidR="00FB161F" w:rsidRPr="00FE6A3F" w:rsidRDefault="00FB161F" w:rsidP="00FE6A3F">
            <w:pPr>
              <w:pStyle w:val="ab"/>
              <w:numPr>
                <w:ilvl w:val="0"/>
                <w:numId w:val="12"/>
              </w:numPr>
              <w:ind w:left="349" w:hanging="283"/>
              <w:rPr>
                <w:ins w:id="70" w:author="만든 이"/>
                <w:rFonts w:eastAsia="맑은 고딕" w:cs="Arial"/>
                <w:sz w:val="20"/>
                <w:szCs w:val="20"/>
                <w:lang w:eastAsia="ko-KR"/>
              </w:rPr>
            </w:pPr>
            <w:ins w:id="71" w:author="만든 이">
              <w:r w:rsidRPr="00FE6A3F">
                <w:rPr>
                  <w:rFonts w:eastAsia="맑은 고딕" w:cs="Arial"/>
                  <w:sz w:val="20"/>
                  <w:szCs w:val="20"/>
                  <w:lang w:eastAsia="ko-KR"/>
                </w:rPr>
                <w:t>high-quality mobile services</w:t>
              </w:r>
            </w:ins>
          </w:p>
          <w:p w14:paraId="6EA2680B" w14:textId="77777777" w:rsidR="00FB161F" w:rsidRPr="00FE6A3F" w:rsidRDefault="00FB161F" w:rsidP="00FE6A3F">
            <w:pPr>
              <w:pStyle w:val="ab"/>
              <w:numPr>
                <w:ilvl w:val="0"/>
                <w:numId w:val="12"/>
              </w:numPr>
              <w:ind w:left="349" w:hanging="283"/>
              <w:rPr>
                <w:ins w:id="72" w:author="만든 이"/>
                <w:rFonts w:eastAsia="맑은 고딕" w:cs="Arial"/>
                <w:sz w:val="20"/>
                <w:szCs w:val="20"/>
                <w:lang w:eastAsia="ko-KR"/>
              </w:rPr>
            </w:pPr>
            <w:ins w:id="73" w:author="만든 이">
              <w:r w:rsidRPr="00FE6A3F">
                <w:rPr>
                  <w:rFonts w:eastAsia="맑은 고딕" w:cs="Arial"/>
                  <w:sz w:val="20"/>
                  <w:szCs w:val="20"/>
                  <w:lang w:eastAsia="ko-KR"/>
                </w:rPr>
                <w:t>user equipment suitable for worldwide use</w:t>
              </w:r>
            </w:ins>
          </w:p>
          <w:p w14:paraId="677E50E6" w14:textId="77777777" w:rsidR="00FB161F" w:rsidRPr="00FE6A3F" w:rsidRDefault="00FB161F" w:rsidP="00FE6A3F">
            <w:pPr>
              <w:pStyle w:val="ab"/>
              <w:numPr>
                <w:ilvl w:val="0"/>
                <w:numId w:val="12"/>
              </w:numPr>
              <w:ind w:left="349" w:hanging="283"/>
              <w:rPr>
                <w:ins w:id="74" w:author="만든 이"/>
                <w:rFonts w:eastAsia="맑은 고딕" w:cs="Arial"/>
                <w:sz w:val="20"/>
                <w:szCs w:val="20"/>
                <w:lang w:eastAsia="ko-KR"/>
              </w:rPr>
            </w:pPr>
            <w:ins w:id="75" w:author="만든 이">
              <w:r w:rsidRPr="00FE6A3F">
                <w:rPr>
                  <w:rFonts w:eastAsia="맑은 고딕" w:cs="Arial"/>
                  <w:sz w:val="20"/>
                  <w:szCs w:val="20"/>
                  <w:lang w:eastAsia="ko-KR"/>
                </w:rPr>
                <w:t xml:space="preserve">user-friendly applications, </w:t>
              </w:r>
              <w:proofErr w:type="gramStart"/>
              <w:r w:rsidRPr="00FE6A3F">
                <w:rPr>
                  <w:rFonts w:eastAsia="맑은 고딕" w:cs="Arial"/>
                  <w:sz w:val="20"/>
                  <w:szCs w:val="20"/>
                  <w:lang w:eastAsia="ko-KR"/>
                </w:rPr>
                <w:t>services</w:t>
              </w:r>
              <w:proofErr w:type="gramEnd"/>
              <w:r w:rsidRPr="00FE6A3F">
                <w:rPr>
                  <w:rFonts w:eastAsia="맑은 고딕" w:cs="Arial"/>
                  <w:sz w:val="20"/>
                  <w:szCs w:val="20"/>
                  <w:lang w:eastAsia="ko-KR"/>
                </w:rPr>
                <w:t xml:space="preserve"> and equipment</w:t>
              </w:r>
            </w:ins>
          </w:p>
          <w:p w14:paraId="73F27EC3" w14:textId="77777777" w:rsidR="00FB161F" w:rsidRPr="00FE6A3F" w:rsidRDefault="00FB161F" w:rsidP="00FE6A3F">
            <w:pPr>
              <w:pStyle w:val="ab"/>
              <w:numPr>
                <w:ilvl w:val="0"/>
                <w:numId w:val="12"/>
              </w:numPr>
              <w:ind w:left="349" w:hanging="283"/>
              <w:rPr>
                <w:ins w:id="76" w:author="만든 이"/>
                <w:rFonts w:eastAsia="맑은 고딕" w:cs="Arial"/>
                <w:sz w:val="20"/>
                <w:szCs w:val="20"/>
                <w:lang w:eastAsia="ko-KR"/>
              </w:rPr>
            </w:pPr>
            <w:ins w:id="77" w:author="만든 이">
              <w:r w:rsidRPr="00FE6A3F">
                <w:rPr>
                  <w:rFonts w:eastAsia="맑은 고딕" w:cs="Arial"/>
                  <w:sz w:val="20"/>
                  <w:szCs w:val="20"/>
                  <w:lang w:eastAsia="ko-KR"/>
                </w:rPr>
                <w:t>worldwide roaming capability</w:t>
              </w:r>
            </w:ins>
          </w:p>
          <w:p w14:paraId="08ACD4D6" w14:textId="0FBBC42E" w:rsidR="00FB161F" w:rsidRPr="00FE6A3F" w:rsidRDefault="00FB161F" w:rsidP="00FE6A3F">
            <w:pPr>
              <w:pStyle w:val="ab"/>
              <w:numPr>
                <w:ilvl w:val="0"/>
                <w:numId w:val="12"/>
              </w:numPr>
              <w:ind w:left="349" w:hanging="283"/>
              <w:rPr>
                <w:ins w:id="78" w:author="만든 이"/>
                <w:rFonts w:eastAsia="맑은 고딕" w:cs="Arial"/>
                <w:sz w:val="20"/>
                <w:szCs w:val="20"/>
                <w:lang w:eastAsia="ko-KR"/>
              </w:rPr>
            </w:pPr>
            <w:ins w:id="79" w:author="만든 이">
              <w:r w:rsidRPr="00FE6A3F">
                <w:rPr>
                  <w:rFonts w:eastAsia="맑은 고딕" w:cs="Arial"/>
                  <w:sz w:val="20"/>
                  <w:szCs w:val="20"/>
                  <w:lang w:eastAsia="ko-KR"/>
                </w:rPr>
                <w:t>enhanced peak data rates to support advanced services and applications (100 Mbit/s for high and 1 Gbit/s for low mobility were established as targets for research)</w:t>
              </w:r>
            </w:ins>
          </w:p>
          <w:p w14:paraId="69900EC0" w14:textId="45FC96DB" w:rsidR="00E23E12" w:rsidRDefault="00E23E12" w:rsidP="00FE6A3F">
            <w:pPr>
              <w:pStyle w:val="ab"/>
              <w:rPr>
                <w:ins w:id="80" w:author="만든 이"/>
                <w:rFonts w:cs="Arial"/>
                <w:sz w:val="20"/>
                <w:szCs w:val="20"/>
              </w:rPr>
            </w:pPr>
            <w:ins w:id="81" w:author="만든 이">
              <w:r w:rsidRPr="00E23E12">
                <w:rPr>
                  <w:rFonts w:cs="Arial"/>
                  <w:sz w:val="20"/>
                  <w:szCs w:val="20"/>
                </w:rPr>
                <w:t>LTE Release 10 &amp; Beyond (LTE-Advanced)</w:t>
              </w:r>
              <w:r w:rsidR="0081701D">
                <w:rPr>
                  <w:rFonts w:cs="Arial"/>
                  <w:sz w:val="20"/>
                  <w:szCs w:val="20"/>
                </w:rPr>
                <w:t>,</w:t>
              </w:r>
              <w:r w:rsidRPr="00E23E12">
                <w:rPr>
                  <w:rFonts w:cs="Arial"/>
                  <w:sz w:val="20"/>
                  <w:szCs w:val="20"/>
                </w:rPr>
                <w:t xml:space="preserve"> </w:t>
              </w:r>
              <w:r w:rsidR="00FE6A3F">
                <w:rPr>
                  <w:rFonts w:cs="Arial"/>
                  <w:sz w:val="20"/>
                  <w:szCs w:val="20"/>
                </w:rPr>
                <w:t xml:space="preserve">developed by 3GPP and </w:t>
              </w:r>
              <w:r w:rsidRPr="00E23E12">
                <w:rPr>
                  <w:rFonts w:cs="Arial"/>
                  <w:sz w:val="20"/>
                  <w:szCs w:val="20"/>
                </w:rPr>
                <w:t xml:space="preserve">branded as 4G </w:t>
              </w:r>
              <w:r w:rsidR="00FE6A3F">
                <w:rPr>
                  <w:rFonts w:cs="Arial"/>
                  <w:sz w:val="20"/>
                  <w:szCs w:val="20"/>
                </w:rPr>
                <w:t xml:space="preserve">cellular </w:t>
              </w:r>
              <w:r w:rsidRPr="00E23E12">
                <w:rPr>
                  <w:rFonts w:cs="Arial"/>
                  <w:sz w:val="20"/>
                  <w:szCs w:val="20"/>
                </w:rPr>
                <w:t>technology</w:t>
              </w:r>
              <w:r w:rsidR="0081701D">
                <w:rPr>
                  <w:rFonts w:cs="Arial"/>
                  <w:sz w:val="20"/>
                  <w:szCs w:val="20"/>
                </w:rPr>
                <w:t>,</w:t>
              </w:r>
              <w:r w:rsidRPr="00E23E12">
                <w:rPr>
                  <w:rFonts w:cs="Arial"/>
                  <w:sz w:val="20"/>
                  <w:szCs w:val="20"/>
                </w:rPr>
                <w:t xml:space="preserve"> </w:t>
              </w:r>
              <w:r w:rsidR="00360C79">
                <w:rPr>
                  <w:rFonts w:cs="Arial"/>
                  <w:sz w:val="20"/>
                  <w:szCs w:val="20"/>
                </w:rPr>
                <w:t xml:space="preserve">was </w:t>
              </w:r>
              <w:r w:rsidRPr="00E23E12">
                <w:rPr>
                  <w:rFonts w:cs="Arial"/>
                  <w:sz w:val="20"/>
                  <w:szCs w:val="20"/>
                </w:rPr>
                <w:t xml:space="preserve">called IMT-Advanced </w:t>
              </w:r>
              <w:r w:rsidR="0081701D">
                <w:rPr>
                  <w:rFonts w:cs="Arial"/>
                  <w:sz w:val="20"/>
                  <w:szCs w:val="20"/>
                </w:rPr>
                <w:t>as it</w:t>
              </w:r>
              <w:r w:rsidRPr="00E23E12">
                <w:rPr>
                  <w:rFonts w:cs="Arial"/>
                  <w:sz w:val="20"/>
                  <w:szCs w:val="20"/>
                </w:rPr>
                <w:t xml:space="preserve"> meets </w:t>
              </w:r>
              <w:r w:rsidR="00360C79">
                <w:rPr>
                  <w:rFonts w:cs="Arial"/>
                  <w:sz w:val="20"/>
                  <w:szCs w:val="20"/>
                </w:rPr>
                <w:t xml:space="preserve">the </w:t>
              </w:r>
              <w:r w:rsidRPr="00E23E12">
                <w:rPr>
                  <w:rFonts w:cs="Arial"/>
                  <w:sz w:val="20"/>
                  <w:szCs w:val="20"/>
                </w:rPr>
                <w:t>requirements defined by ITU-R</w:t>
              </w:r>
              <w:r w:rsidR="00FE6A3F">
                <w:rPr>
                  <w:rFonts w:cs="Arial"/>
                  <w:sz w:val="20"/>
                  <w:szCs w:val="20"/>
                </w:rPr>
                <w:t>.</w:t>
              </w:r>
            </w:ins>
          </w:p>
          <w:p w14:paraId="1667ED15" w14:textId="5692C2A0" w:rsidR="00E23E12" w:rsidRDefault="00E23E12" w:rsidP="00E23E12">
            <w:pPr>
              <w:pStyle w:val="ab"/>
              <w:rPr>
                <w:ins w:id="82" w:author="만든 이"/>
                <w:rFonts w:cs="Arial"/>
                <w:sz w:val="20"/>
                <w:szCs w:val="20"/>
              </w:rPr>
            </w:pPr>
            <w:ins w:id="83" w:author="만든 이">
              <w:r w:rsidRPr="00E23E12">
                <w:rPr>
                  <w:rFonts w:cs="Arial"/>
                  <w:sz w:val="20"/>
                  <w:szCs w:val="20"/>
                </w:rPr>
                <w:t>By offering a full suite of integrated 3G and 4G ecosystems for IMT-2000 and now IMT-Advanced, the 3GPP technology family supports the evolving and expanding needs of the broad international base of mobile operators and allows the users of wireless mobile broadband to experience, on a global basis, a rich and innovative range of service and capabilities that is unparalleled by any other technology.</w:t>
              </w:r>
            </w:ins>
          </w:p>
          <w:p w14:paraId="61FE4E20" w14:textId="513ABF49" w:rsidR="00641675" w:rsidRPr="00112805" w:rsidDel="00E23E12" w:rsidRDefault="00641675" w:rsidP="004448A4">
            <w:pPr>
              <w:pStyle w:val="ab"/>
              <w:rPr>
                <w:del w:id="84" w:author="만든 이"/>
                <w:rFonts w:cs="Arial"/>
                <w:sz w:val="20"/>
                <w:szCs w:val="20"/>
              </w:rPr>
            </w:pPr>
            <w:del w:id="85" w:author="만든 이">
              <w:r w:rsidRPr="00112805" w:rsidDel="00E23E12">
                <w:rPr>
                  <w:rFonts w:cs="Arial"/>
                  <w:sz w:val="20"/>
                  <w:szCs w:val="20"/>
                </w:rPr>
                <w:delText xml:space="preserve">LTE and LTE-Advanced have crossed the “generational boundary” offering the next generation(s) of capabilities. With their capacity for </w:delText>
              </w:r>
              <w:r w:rsidR="00D9322A" w:rsidRPr="00112805" w:rsidDel="00E23E12">
                <w:rPr>
                  <w:rFonts w:cs="Arial"/>
                  <w:sz w:val="20"/>
                  <w:szCs w:val="20"/>
                </w:rPr>
                <w:delText>high-speed</w:delText>
              </w:r>
              <w:r w:rsidRPr="00112805" w:rsidDel="00E23E12">
                <w:rPr>
                  <w:rFonts w:cs="Arial"/>
                  <w:sz w:val="20"/>
                  <w:szCs w:val="20"/>
                </w:rPr>
                <w:delText xml:space="preserve"> data, significant spectral efficiencies and adoption of advanced radio techniques, their emergence has been the basis for all new mobile systems from Release 8 onwards. </w:delText>
              </w:r>
              <w:r w:rsidRPr="00112805" w:rsidDel="00E23E12">
                <w:rPr>
                  <w:rFonts w:cs="Arial"/>
                  <w:sz w:val="20"/>
                  <w:szCs w:val="20"/>
                </w:rPr>
                <w:br/>
              </w:r>
              <w:r w:rsidRPr="00112805" w:rsidDel="00E23E12">
                <w:rPr>
                  <w:rFonts w:cs="Arial"/>
                  <w:sz w:val="20"/>
                  <w:szCs w:val="20"/>
                </w:rPr>
                <w:br/>
                <w:delText>It should be noted that LTE-Advanced (From Release 10) is 3GPP's ITU-R IMT-Advanced radio interface. LTE-Advanced is the first true 4G technology to be specified by 3GPP.</w:delText>
              </w:r>
            </w:del>
          </w:p>
          <w:p w14:paraId="7408092C" w14:textId="55C93E4B" w:rsidR="00641675" w:rsidRPr="00112805" w:rsidDel="00E23E12" w:rsidRDefault="00641675" w:rsidP="004448A4">
            <w:pPr>
              <w:pStyle w:val="ab"/>
              <w:rPr>
                <w:del w:id="86" w:author="만든 이"/>
                <w:rFonts w:cs="Arial"/>
                <w:sz w:val="20"/>
                <w:szCs w:val="20"/>
              </w:rPr>
            </w:pPr>
          </w:p>
          <w:p w14:paraId="19DE8A60" w14:textId="4ABDCC39" w:rsidR="00641675" w:rsidRPr="00112805" w:rsidRDefault="00641675" w:rsidP="004448A4">
            <w:pPr>
              <w:pStyle w:val="ab"/>
              <w:rPr>
                <w:rFonts w:cs="Arial"/>
                <w:sz w:val="20"/>
                <w:szCs w:val="20"/>
              </w:rPr>
            </w:pPr>
            <w:del w:id="87" w:author="만든 이">
              <w:r w:rsidRPr="00112805" w:rsidDel="00E23E12">
                <w:rPr>
                  <w:rFonts w:cs="Arial"/>
                  <w:sz w:val="20"/>
                  <w:szCs w:val="20"/>
                </w:rPr>
                <w:delTex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delText>
              </w:r>
            </w:del>
          </w:p>
        </w:tc>
      </w:tr>
      <w:tr w:rsidR="00641675" w:rsidRPr="00497FDA" w14:paraId="4E7C22D3" w14:textId="77777777" w:rsidTr="00112805">
        <w:trPr>
          <w:cantSplit/>
          <w:trHeight w:val="1241"/>
        </w:trPr>
        <w:tc>
          <w:tcPr>
            <w:tcW w:w="1378" w:type="dxa"/>
            <w:hideMark/>
          </w:tcPr>
          <w:p w14:paraId="0EA8BA24" w14:textId="77777777" w:rsidR="00641675" w:rsidRDefault="00641675" w:rsidP="004448A4">
            <w:pPr>
              <w:rPr>
                <w:rFonts w:cstheme="minorHAnsi"/>
              </w:rPr>
            </w:pPr>
            <w:r w:rsidRPr="00BC5284">
              <w:rPr>
                <w:rFonts w:cstheme="minorHAnsi"/>
              </w:rPr>
              <w:lastRenderedPageBreak/>
              <w:t>5G</w:t>
            </w:r>
          </w:p>
          <w:p w14:paraId="79F9B424" w14:textId="77777777" w:rsidR="00641675" w:rsidRDefault="00641675" w:rsidP="004448A4">
            <w:pPr>
              <w:rPr>
                <w:rFonts w:cstheme="minorHAnsi"/>
              </w:rPr>
            </w:pPr>
          </w:p>
          <w:p w14:paraId="7B80CAB3" w14:textId="52BB58D8" w:rsidR="00641675" w:rsidRPr="00BC5284" w:rsidRDefault="00641675" w:rsidP="004448A4">
            <w:pPr>
              <w:rPr>
                <w:rFonts w:cstheme="minorHAnsi"/>
              </w:rPr>
            </w:pPr>
            <w:r>
              <w:rPr>
                <w:rFonts w:cstheme="minorHAnsi"/>
              </w:rPr>
              <w:t>IMT</w:t>
            </w:r>
            <w:ins w:id="88" w:author="만든 이">
              <w:r w:rsidR="00E23E12">
                <w:rPr>
                  <w:rFonts w:cstheme="minorHAnsi"/>
                </w:rPr>
                <w:t>-</w:t>
              </w:r>
            </w:ins>
            <w:r>
              <w:rPr>
                <w:rFonts w:cstheme="minorHAnsi"/>
              </w:rPr>
              <w:t>2020</w:t>
            </w:r>
          </w:p>
        </w:tc>
        <w:tc>
          <w:tcPr>
            <w:tcW w:w="7707" w:type="dxa"/>
            <w:hideMark/>
          </w:tcPr>
          <w:p w14:paraId="5EB21906" w14:textId="11259973" w:rsidR="00E23E12" w:rsidRDefault="00E23E12" w:rsidP="00E23E12">
            <w:pPr>
              <w:pStyle w:val="ab"/>
              <w:rPr>
                <w:ins w:id="89" w:author="만든 이"/>
                <w:rFonts w:cs="Arial"/>
                <w:sz w:val="20"/>
                <w:szCs w:val="20"/>
              </w:rPr>
            </w:pPr>
            <w:ins w:id="90" w:author="만든 이">
              <w:r w:rsidRPr="00E23E12">
                <w:rPr>
                  <w:rFonts w:cs="Arial"/>
                  <w:sz w:val="20"/>
                  <w:szCs w:val="20"/>
                </w:rPr>
                <w:t>The latest member of the IMT family is IMT-2020 which calls for support for enhanced mobile broadband (</w:t>
              </w:r>
              <w:proofErr w:type="spellStart"/>
              <w:r w:rsidRPr="00E23E12">
                <w:rPr>
                  <w:rFonts w:cs="Arial"/>
                  <w:sz w:val="20"/>
                  <w:szCs w:val="20"/>
                </w:rPr>
                <w:t>eMBB</w:t>
              </w:r>
              <w:proofErr w:type="spellEnd"/>
              <w:r w:rsidRPr="00E23E12">
                <w:rPr>
                  <w:rFonts w:cs="Arial"/>
                  <w:sz w:val="20"/>
                  <w:szCs w:val="20"/>
                </w:rPr>
                <w:t>) and for new ‘use cases’ that require massive machine-type communications (</w:t>
              </w:r>
              <w:proofErr w:type="spellStart"/>
              <w:r w:rsidRPr="00E23E12">
                <w:rPr>
                  <w:rFonts w:cs="Arial"/>
                  <w:sz w:val="20"/>
                  <w:szCs w:val="20"/>
                </w:rPr>
                <w:t>mMTC</w:t>
              </w:r>
              <w:proofErr w:type="spellEnd"/>
              <w:r w:rsidRPr="00E23E12">
                <w:rPr>
                  <w:rFonts w:cs="Arial"/>
                  <w:sz w:val="20"/>
                  <w:szCs w:val="20"/>
                </w:rPr>
                <w:t>) and ultra-reliable and low latency communications (URLLC).</w:t>
              </w:r>
            </w:ins>
          </w:p>
          <w:p w14:paraId="69F7A627" w14:textId="6C447E1E" w:rsidR="00ED74B4" w:rsidRPr="00ED74B4" w:rsidRDefault="00ED74B4" w:rsidP="00ED74B4">
            <w:pPr>
              <w:pStyle w:val="ab"/>
              <w:rPr>
                <w:ins w:id="91" w:author="만든 이"/>
                <w:rFonts w:cs="Arial"/>
                <w:sz w:val="20"/>
                <w:szCs w:val="20"/>
              </w:rPr>
            </w:pPr>
            <w:ins w:id="92" w:author="만든 이">
              <w:r w:rsidRPr="00ED74B4">
                <w:rPr>
                  <w:rFonts w:cs="Arial"/>
                  <w:sz w:val="20"/>
                  <w:szCs w:val="20"/>
                </w:rPr>
                <w:t>The minimum requirements</w:t>
              </w:r>
              <w:r>
                <w:rPr>
                  <w:rFonts w:cs="Arial"/>
                  <w:sz w:val="20"/>
                  <w:szCs w:val="20"/>
                </w:rPr>
                <w:t xml:space="preserve"> of mobile communication networks</w:t>
              </w:r>
              <w:r w:rsidR="002A1188">
                <w:rPr>
                  <w:rFonts w:cs="Arial"/>
                  <w:sz w:val="20"/>
                  <w:szCs w:val="20"/>
                </w:rPr>
                <w:t xml:space="preserve"> for IMT-2020 are as follows.</w:t>
              </w:r>
            </w:ins>
          </w:p>
          <w:p w14:paraId="1C318828" w14:textId="77777777" w:rsidR="00ED74B4" w:rsidRPr="002A1188" w:rsidRDefault="00ED74B4" w:rsidP="002A1188">
            <w:pPr>
              <w:pStyle w:val="ab"/>
              <w:numPr>
                <w:ilvl w:val="0"/>
                <w:numId w:val="12"/>
              </w:numPr>
              <w:ind w:left="349" w:hanging="283"/>
              <w:rPr>
                <w:ins w:id="93" w:author="만든 이"/>
                <w:rFonts w:eastAsia="맑은 고딕" w:cs="Arial"/>
                <w:sz w:val="20"/>
                <w:szCs w:val="20"/>
                <w:lang w:eastAsia="ko-KR"/>
              </w:rPr>
            </w:pPr>
            <w:ins w:id="94" w:author="만든 이">
              <w:r w:rsidRPr="002A1188">
                <w:rPr>
                  <w:rFonts w:eastAsia="맑은 고딕" w:cs="Arial"/>
                  <w:sz w:val="20"/>
                  <w:szCs w:val="20"/>
                  <w:lang w:eastAsia="ko-KR"/>
                </w:rPr>
                <w:t>for peak data rate: Downlink: 20 Gbit/s, Uplink: 10 Gbit/s</w:t>
              </w:r>
            </w:ins>
          </w:p>
          <w:p w14:paraId="33412DA4" w14:textId="77777777" w:rsidR="00ED74B4" w:rsidRPr="002A1188" w:rsidRDefault="00ED74B4" w:rsidP="002A1188">
            <w:pPr>
              <w:pStyle w:val="ab"/>
              <w:numPr>
                <w:ilvl w:val="0"/>
                <w:numId w:val="12"/>
              </w:numPr>
              <w:ind w:left="349" w:hanging="283"/>
              <w:rPr>
                <w:ins w:id="95" w:author="만든 이"/>
                <w:rFonts w:eastAsia="맑은 고딕" w:cs="Arial"/>
                <w:sz w:val="20"/>
                <w:szCs w:val="20"/>
                <w:lang w:eastAsia="ko-KR"/>
              </w:rPr>
            </w:pPr>
            <w:ins w:id="96" w:author="만든 이">
              <w:r w:rsidRPr="002A1188">
                <w:rPr>
                  <w:rFonts w:eastAsia="맑은 고딕" w:cs="Arial"/>
                  <w:sz w:val="20"/>
                  <w:szCs w:val="20"/>
                  <w:lang w:eastAsia="ko-KR"/>
                </w:rPr>
                <w:t>for peak spectral efficiencies: Downlink: 30 bit/s/Hz, Uplink: 15 bit/s/Hz</w:t>
              </w:r>
            </w:ins>
          </w:p>
          <w:p w14:paraId="6680AE83" w14:textId="77777777" w:rsidR="00ED74B4" w:rsidRPr="002A1188" w:rsidRDefault="00ED74B4" w:rsidP="002A1188">
            <w:pPr>
              <w:pStyle w:val="ab"/>
              <w:numPr>
                <w:ilvl w:val="0"/>
                <w:numId w:val="12"/>
              </w:numPr>
              <w:ind w:left="349" w:hanging="283"/>
              <w:rPr>
                <w:ins w:id="97" w:author="만든 이"/>
                <w:rFonts w:eastAsia="맑은 고딕" w:cs="Arial"/>
                <w:sz w:val="20"/>
                <w:szCs w:val="20"/>
                <w:lang w:eastAsia="ko-KR"/>
              </w:rPr>
            </w:pPr>
            <w:ins w:id="98" w:author="만든 이">
              <w:r w:rsidRPr="002A1188">
                <w:rPr>
                  <w:rFonts w:eastAsia="맑은 고딕" w:cs="Arial"/>
                  <w:sz w:val="20"/>
                  <w:szCs w:val="20"/>
                  <w:lang w:eastAsia="ko-KR"/>
                </w:rPr>
                <w:t xml:space="preserve">user plane latency (single user, small packets): 4 </w:t>
              </w:r>
              <w:proofErr w:type="spellStart"/>
              <w:r w:rsidRPr="002A1188">
                <w:rPr>
                  <w:rFonts w:eastAsia="맑은 고딕" w:cs="Arial"/>
                  <w:sz w:val="20"/>
                  <w:szCs w:val="20"/>
                  <w:lang w:eastAsia="ko-KR"/>
                </w:rPr>
                <w:t>ms</w:t>
              </w:r>
              <w:proofErr w:type="spellEnd"/>
              <w:r w:rsidRPr="002A1188">
                <w:rPr>
                  <w:rFonts w:eastAsia="맑은 고딕" w:cs="Arial"/>
                  <w:sz w:val="20"/>
                  <w:szCs w:val="20"/>
                  <w:lang w:eastAsia="ko-KR"/>
                </w:rPr>
                <w:t xml:space="preserve"> for </w:t>
              </w:r>
              <w:proofErr w:type="spellStart"/>
              <w:r w:rsidRPr="002A1188">
                <w:rPr>
                  <w:rFonts w:eastAsia="맑은 고딕" w:cs="Arial"/>
                  <w:sz w:val="20"/>
                  <w:szCs w:val="20"/>
                  <w:lang w:eastAsia="ko-KR"/>
                </w:rPr>
                <w:t>eMBB</w:t>
              </w:r>
              <w:proofErr w:type="spellEnd"/>
              <w:r w:rsidRPr="002A1188">
                <w:rPr>
                  <w:rFonts w:eastAsia="맑은 고딕" w:cs="Arial"/>
                  <w:sz w:val="20"/>
                  <w:szCs w:val="20"/>
                  <w:lang w:eastAsia="ko-KR"/>
                </w:rPr>
                <w:t xml:space="preserve">, 1 </w:t>
              </w:r>
              <w:proofErr w:type="spellStart"/>
              <w:r w:rsidRPr="002A1188">
                <w:rPr>
                  <w:rFonts w:eastAsia="맑은 고딕" w:cs="Arial"/>
                  <w:sz w:val="20"/>
                  <w:szCs w:val="20"/>
                  <w:lang w:eastAsia="ko-KR"/>
                </w:rPr>
                <w:t>ms</w:t>
              </w:r>
              <w:proofErr w:type="spellEnd"/>
              <w:r w:rsidRPr="002A1188">
                <w:rPr>
                  <w:rFonts w:eastAsia="맑은 고딕" w:cs="Arial"/>
                  <w:sz w:val="20"/>
                  <w:szCs w:val="20"/>
                  <w:lang w:eastAsia="ko-KR"/>
                </w:rPr>
                <w:t xml:space="preserve"> for URLLC</w:t>
              </w:r>
            </w:ins>
          </w:p>
          <w:p w14:paraId="71B3D1CC" w14:textId="77777777" w:rsidR="00ED74B4" w:rsidRPr="002A1188" w:rsidRDefault="00ED74B4" w:rsidP="002A1188">
            <w:pPr>
              <w:pStyle w:val="ab"/>
              <w:numPr>
                <w:ilvl w:val="0"/>
                <w:numId w:val="12"/>
              </w:numPr>
              <w:ind w:left="349" w:hanging="283"/>
              <w:rPr>
                <w:ins w:id="99" w:author="만든 이"/>
                <w:rFonts w:eastAsia="맑은 고딕" w:cs="Arial"/>
                <w:sz w:val="20"/>
                <w:szCs w:val="20"/>
                <w:lang w:eastAsia="ko-KR"/>
              </w:rPr>
            </w:pPr>
            <w:ins w:id="100" w:author="만든 이">
              <w:r w:rsidRPr="002A1188">
                <w:rPr>
                  <w:rFonts w:eastAsia="맑은 고딕" w:cs="Arial"/>
                  <w:sz w:val="20"/>
                  <w:szCs w:val="20"/>
                  <w:lang w:eastAsia="ko-KR"/>
                </w:rPr>
                <w:t>control plane latency (idle =&gt; active): 10-20ms</w:t>
              </w:r>
            </w:ins>
          </w:p>
          <w:p w14:paraId="63CDC301" w14:textId="1F4A228B" w:rsidR="00ED74B4" w:rsidRPr="00ED74B4" w:rsidRDefault="00ED74B4" w:rsidP="00ED74B4">
            <w:pPr>
              <w:pStyle w:val="ab"/>
              <w:rPr>
                <w:ins w:id="101" w:author="만든 이"/>
                <w:rFonts w:cs="Arial"/>
                <w:sz w:val="20"/>
                <w:szCs w:val="20"/>
              </w:rPr>
            </w:pPr>
            <w:ins w:id="102" w:author="만든 이">
              <w:r w:rsidRPr="00ED74B4">
                <w:rPr>
                  <w:rFonts w:cs="Arial"/>
                  <w:sz w:val="20"/>
                  <w:szCs w:val="20"/>
                </w:rPr>
                <w:t>Other requirements</w:t>
              </w:r>
              <w:r w:rsidR="002A1188">
                <w:rPr>
                  <w:rFonts w:cs="Arial"/>
                  <w:sz w:val="20"/>
                  <w:szCs w:val="20"/>
                </w:rPr>
                <w:t xml:space="preserve"> for IMT-2020 are as follows.</w:t>
              </w:r>
            </w:ins>
          </w:p>
          <w:p w14:paraId="67BEFA57" w14:textId="77777777" w:rsidR="00ED74B4" w:rsidRPr="002A1188" w:rsidRDefault="00ED74B4" w:rsidP="002A1188">
            <w:pPr>
              <w:pStyle w:val="ab"/>
              <w:numPr>
                <w:ilvl w:val="0"/>
                <w:numId w:val="12"/>
              </w:numPr>
              <w:ind w:left="349" w:hanging="283"/>
              <w:rPr>
                <w:ins w:id="103" w:author="만든 이"/>
                <w:rFonts w:eastAsia="맑은 고딕" w:cs="Arial"/>
                <w:sz w:val="20"/>
                <w:szCs w:val="20"/>
                <w:lang w:eastAsia="ko-KR"/>
              </w:rPr>
            </w:pPr>
            <w:ins w:id="104" w:author="만든 이">
              <w:r w:rsidRPr="002A1188">
                <w:rPr>
                  <w:rFonts w:eastAsia="맑은 고딕" w:cs="Arial"/>
                  <w:sz w:val="20"/>
                  <w:szCs w:val="20"/>
                  <w:lang w:eastAsia="ko-KR"/>
                </w:rPr>
                <w:t>maximum aggregated system bandwidth: at least 100 MHz, up to 1GHz in higher frequency bands (above 6GHz)</w:t>
              </w:r>
            </w:ins>
          </w:p>
          <w:p w14:paraId="6A7C927D" w14:textId="2496DAE9" w:rsidR="00ED74B4" w:rsidRPr="002A1188" w:rsidRDefault="00ED74B4" w:rsidP="002A1188">
            <w:pPr>
              <w:pStyle w:val="ab"/>
              <w:numPr>
                <w:ilvl w:val="0"/>
                <w:numId w:val="12"/>
              </w:numPr>
              <w:ind w:left="349" w:hanging="283"/>
              <w:rPr>
                <w:ins w:id="105" w:author="만든 이"/>
                <w:rFonts w:eastAsia="맑은 고딕" w:cs="Arial"/>
                <w:sz w:val="20"/>
                <w:szCs w:val="20"/>
                <w:lang w:eastAsia="ko-KR"/>
              </w:rPr>
            </w:pPr>
            <w:ins w:id="106" w:author="만든 이">
              <w:r w:rsidRPr="002A1188">
                <w:rPr>
                  <w:rFonts w:eastAsia="맑은 고딕" w:cs="Arial"/>
                  <w:sz w:val="20"/>
                  <w:szCs w:val="20"/>
                  <w:lang w:eastAsia="ko-KR"/>
                </w:rPr>
                <w:t xml:space="preserve">mobility: up to 500km/h in rural </w:t>
              </w:r>
              <w:proofErr w:type="spellStart"/>
              <w:r w:rsidRPr="002A1188">
                <w:rPr>
                  <w:rFonts w:eastAsia="맑은 고딕" w:cs="Arial"/>
                  <w:sz w:val="20"/>
                  <w:szCs w:val="20"/>
                  <w:lang w:eastAsia="ko-KR"/>
                </w:rPr>
                <w:t>eMBB</w:t>
              </w:r>
              <w:proofErr w:type="spellEnd"/>
            </w:ins>
          </w:p>
          <w:p w14:paraId="353A487E" w14:textId="77777777" w:rsidR="002A1188" w:rsidRDefault="002A1188" w:rsidP="00E23E12">
            <w:pPr>
              <w:pStyle w:val="ab"/>
              <w:rPr>
                <w:ins w:id="107" w:author="만든 이"/>
                <w:rFonts w:cs="Arial"/>
                <w:sz w:val="20"/>
                <w:szCs w:val="20"/>
              </w:rPr>
            </w:pPr>
          </w:p>
          <w:p w14:paraId="79F04ECB" w14:textId="347630C8" w:rsidR="00E23E12" w:rsidRPr="00E23E12" w:rsidRDefault="00E23E12" w:rsidP="00E23E12">
            <w:pPr>
              <w:pStyle w:val="ab"/>
              <w:rPr>
                <w:ins w:id="108" w:author="만든 이"/>
                <w:rFonts w:cs="Arial"/>
                <w:sz w:val="20"/>
                <w:szCs w:val="20"/>
              </w:rPr>
            </w:pPr>
            <w:ins w:id="109" w:author="만든 이">
              <w:r w:rsidRPr="00E23E12">
                <w:rPr>
                  <w:rFonts w:cs="Arial"/>
                  <w:sz w:val="20"/>
                  <w:szCs w:val="20"/>
                </w:rPr>
                <w:t>The 3GPP “5G” approved by ITU as IMT-2020 technology includes two separate and independent submissions, defined as the single Radio Interface Technology (RIT) and the combined Sets of Radio Interface Technologies (SRIT)</w:t>
              </w:r>
            </w:ins>
          </w:p>
          <w:p w14:paraId="130BA8A0" w14:textId="77777777" w:rsidR="00E23E12" w:rsidRPr="00E23E12" w:rsidRDefault="00E23E12" w:rsidP="00E23E12">
            <w:pPr>
              <w:pStyle w:val="ab"/>
              <w:rPr>
                <w:ins w:id="110" w:author="만든 이"/>
                <w:rFonts w:cs="Arial"/>
                <w:sz w:val="20"/>
                <w:szCs w:val="20"/>
              </w:rPr>
            </w:pPr>
          </w:p>
          <w:p w14:paraId="4150C4BD" w14:textId="29238B0E" w:rsidR="00E23E12" w:rsidRPr="00E23E12" w:rsidRDefault="00E23E12" w:rsidP="00E23E12">
            <w:pPr>
              <w:pStyle w:val="ab"/>
              <w:rPr>
                <w:ins w:id="111" w:author="만든 이"/>
                <w:rFonts w:cs="Arial"/>
                <w:sz w:val="20"/>
                <w:szCs w:val="20"/>
              </w:rPr>
            </w:pPr>
            <w:ins w:id="112" w:author="만든 이">
              <w:r w:rsidRPr="00E23E12">
                <w:rPr>
                  <w:rFonts w:cs="Arial"/>
                  <w:sz w:val="20"/>
                  <w:szCs w:val="20"/>
                </w:rPr>
                <w:t xml:space="preserve">Although the focus of Recommendation ITU-R </w:t>
              </w:r>
              <w:proofErr w:type="gramStart"/>
              <w:r w:rsidRPr="00E23E12">
                <w:rPr>
                  <w:rFonts w:cs="Arial"/>
                  <w:sz w:val="20"/>
                  <w:szCs w:val="20"/>
                </w:rPr>
                <w:t>M.[</w:t>
              </w:r>
              <w:proofErr w:type="gramEnd"/>
              <w:r w:rsidRPr="00E23E12">
                <w:rPr>
                  <w:rFonts w:cs="Arial"/>
                  <w:sz w:val="20"/>
                  <w:szCs w:val="20"/>
                </w:rPr>
                <w:t>IMT-2020.SPECS] is only on radio interfaces fulfilling IMT-2020 radio requirements</w:t>
              </w:r>
              <w:r w:rsidR="00C44B17">
                <w:rPr>
                  <w:rFonts w:cs="Arial"/>
                  <w:sz w:val="20"/>
                  <w:szCs w:val="20"/>
                </w:rPr>
                <w:t>, i</w:t>
              </w:r>
              <w:r w:rsidRPr="00E23E12">
                <w:rPr>
                  <w:rFonts w:cs="Arial"/>
                  <w:sz w:val="20"/>
                  <w:szCs w:val="20"/>
                </w:rPr>
                <w:t>nformation on backhauling, core network and service aspects is referenced in the 3GPP submissions</w:t>
              </w:r>
              <w:r w:rsidR="00C44B17">
                <w:rPr>
                  <w:rFonts w:cs="Arial"/>
                  <w:sz w:val="20"/>
                  <w:szCs w:val="20"/>
                </w:rPr>
                <w:t>.  In addition</w:t>
              </w:r>
              <w:r w:rsidRPr="00E23E12">
                <w:rPr>
                  <w:rFonts w:cs="Arial"/>
                  <w:sz w:val="20"/>
                  <w:szCs w:val="20"/>
                </w:rPr>
                <w:t xml:space="preserve">, a link to the 3GPP specifications web page </w:t>
              </w:r>
              <w:r w:rsidR="00C44B17">
                <w:rPr>
                  <w:rFonts w:cs="Arial"/>
                  <w:sz w:val="20"/>
                  <w:szCs w:val="20"/>
                </w:rPr>
                <w:t xml:space="preserve">is </w:t>
              </w:r>
              <w:r w:rsidRPr="00E23E12">
                <w:rPr>
                  <w:rFonts w:cs="Arial"/>
                  <w:sz w:val="20"/>
                  <w:szCs w:val="20"/>
                </w:rPr>
                <w:t>provided to give a complete system perspective.</w:t>
              </w:r>
            </w:ins>
          </w:p>
          <w:p w14:paraId="52984C7E" w14:textId="77777777" w:rsidR="00E23E12" w:rsidRPr="00E23E12" w:rsidRDefault="00E23E12" w:rsidP="00E23E12">
            <w:pPr>
              <w:pStyle w:val="ab"/>
              <w:rPr>
                <w:ins w:id="113" w:author="만든 이"/>
                <w:rFonts w:cs="Arial"/>
                <w:sz w:val="20"/>
                <w:szCs w:val="20"/>
              </w:rPr>
            </w:pPr>
          </w:p>
          <w:p w14:paraId="1DAF7AD5" w14:textId="539A56F3" w:rsidR="00E23E12" w:rsidRPr="00E23E12" w:rsidRDefault="00E23E12" w:rsidP="00E23E12">
            <w:pPr>
              <w:pStyle w:val="ab"/>
              <w:rPr>
                <w:ins w:id="114" w:author="만든 이"/>
                <w:rFonts w:cs="Arial"/>
                <w:sz w:val="20"/>
                <w:szCs w:val="20"/>
              </w:rPr>
            </w:pPr>
            <w:ins w:id="115" w:author="만든 이">
              <w:r w:rsidRPr="00E23E12">
                <w:rPr>
                  <w:rFonts w:cs="Arial"/>
                  <w:sz w:val="20"/>
                  <w:szCs w:val="20"/>
                </w:rPr>
                <w:t>In the future, following the ITU-R process, 3GPP will provide updates containing details of new features specified in Release 17 and beyond to be included in revisions of the Recommendation.</w:t>
              </w:r>
            </w:ins>
          </w:p>
          <w:p w14:paraId="16ED3E86" w14:textId="68D756FF" w:rsidR="00641675" w:rsidRPr="00112805" w:rsidDel="00E23E12" w:rsidRDefault="00641675" w:rsidP="004448A4">
            <w:pPr>
              <w:pStyle w:val="ab"/>
              <w:rPr>
                <w:del w:id="116" w:author="만든 이"/>
                <w:rFonts w:cs="Arial"/>
                <w:sz w:val="20"/>
                <w:szCs w:val="20"/>
              </w:rPr>
            </w:pPr>
            <w:del w:id="117" w:author="만든 이">
              <w:r w:rsidRPr="00112805" w:rsidDel="00E23E12">
                <w:rPr>
                  <w:rFonts w:cs="Arial"/>
                  <w:sz w:val="20"/>
                  <w:szCs w:val="20"/>
                </w:rPr>
                <w:delText>5G brings another major technology step, with the creation of a 'New Radio' (NR).</w:delText>
              </w:r>
            </w:del>
          </w:p>
          <w:p w14:paraId="26845A25" w14:textId="28315F43" w:rsidR="00641675" w:rsidRPr="00112805" w:rsidDel="00E23E12" w:rsidRDefault="00641675" w:rsidP="004448A4">
            <w:pPr>
              <w:pStyle w:val="ab"/>
              <w:rPr>
                <w:del w:id="118" w:author="만든 이"/>
                <w:rFonts w:cs="Arial"/>
                <w:sz w:val="20"/>
                <w:szCs w:val="20"/>
              </w:rPr>
            </w:pPr>
          </w:p>
          <w:p w14:paraId="4543A0C9" w14:textId="09205307" w:rsidR="00641675" w:rsidRPr="00112805" w:rsidRDefault="00641675" w:rsidP="004448A4">
            <w:pPr>
              <w:pStyle w:val="ab"/>
              <w:rPr>
                <w:rFonts w:cs="Arial"/>
                <w:sz w:val="20"/>
                <w:szCs w:val="20"/>
              </w:rPr>
            </w:pPr>
            <w:del w:id="119" w:author="만든 이">
              <w:r w:rsidRPr="00112805" w:rsidDel="00E23E12">
                <w:rPr>
                  <w:rFonts w:cs="Arial"/>
                  <w:sz w:val="20"/>
                  <w:szCs w:val="20"/>
                </w:rPr>
                <w:delText>Unlike with 4G, where 3GPP hesitated to join the generational march onwards beyond 3G, 3GPP have embraced the alignment of the industry on NR and on LTE-Advanced Pro to provide 5G – from 3GPP Release 15 onwards.</w:delText>
              </w:r>
            </w:del>
          </w:p>
        </w:tc>
      </w:tr>
    </w:tbl>
    <w:p w14:paraId="7F27E32F" w14:textId="77777777" w:rsidR="00641675" w:rsidRDefault="00641675">
      <w:pPr>
        <w:tabs>
          <w:tab w:val="clear" w:pos="851"/>
        </w:tabs>
      </w:pPr>
    </w:p>
    <w:p w14:paraId="52555F51" w14:textId="35F702D7" w:rsidR="00AF5BF5" w:rsidRPr="0033571F" w:rsidRDefault="0084009C">
      <w:pPr>
        <w:tabs>
          <w:tab w:val="clear" w:pos="851"/>
        </w:tabs>
        <w:rPr>
          <w:b/>
          <w:bCs/>
        </w:rPr>
      </w:pPr>
      <w:r w:rsidRPr="0033571F">
        <w:rPr>
          <w:b/>
          <w:bCs/>
        </w:rPr>
        <w:t>Possible use of IMT to support the provision of aids to navigation, including VTS</w:t>
      </w:r>
      <w:del w:id="120" w:author="만든 이">
        <w:r w:rsidRPr="0033571F" w:rsidDel="00047F62">
          <w:rPr>
            <w:b/>
            <w:bCs/>
          </w:rPr>
          <w:delText xml:space="preserve"> </w:delText>
        </w:r>
      </w:del>
    </w:p>
    <w:p w14:paraId="552A59D9" w14:textId="54C5C6C7" w:rsidR="0084009C" w:rsidRDefault="0084009C">
      <w:pPr>
        <w:tabs>
          <w:tab w:val="clear" w:pos="851"/>
        </w:tabs>
      </w:pPr>
    </w:p>
    <w:p w14:paraId="42679E2E" w14:textId="1AA23035" w:rsidR="0084009C" w:rsidRDefault="0033571F">
      <w:pPr>
        <w:tabs>
          <w:tab w:val="clear" w:pos="851"/>
        </w:tabs>
      </w:pPr>
      <w:r>
        <w:t>7</w:t>
      </w:r>
      <w:r>
        <w:tab/>
      </w:r>
      <w:r w:rsidR="0084009C">
        <w:t xml:space="preserve">IALA </w:t>
      </w:r>
      <w:r w:rsidR="00972B9A">
        <w:t>has identified typical uses of IMT</w:t>
      </w:r>
      <w:r w:rsidR="008B0F1D">
        <w:t xml:space="preserve">, including: </w:t>
      </w:r>
    </w:p>
    <w:p w14:paraId="0117462B" w14:textId="74EB85E8" w:rsidR="008B0F1D" w:rsidRDefault="008B0F1D">
      <w:pPr>
        <w:tabs>
          <w:tab w:val="clear" w:pos="851"/>
        </w:tabs>
      </w:pPr>
    </w:p>
    <w:p w14:paraId="0A7D0E85" w14:textId="24828D66" w:rsidR="008B0F1D" w:rsidRDefault="0033571F" w:rsidP="0033571F">
      <w:pPr>
        <w:tabs>
          <w:tab w:val="clear" w:pos="851"/>
        </w:tabs>
        <w:ind w:left="1440" w:hanging="720"/>
      </w:pPr>
      <w:r>
        <w:t>.1</w:t>
      </w:r>
      <w:r>
        <w:tab/>
      </w:r>
      <w:r w:rsidR="008B0F1D">
        <w:t>Monitoring of</w:t>
      </w:r>
      <w:r w:rsidR="00584E7A">
        <w:t xml:space="preserve"> marine</w:t>
      </w:r>
      <w:r w:rsidR="008B0F1D">
        <w:t xml:space="preserve"> aids to navigation – where IMT provides a communications channel for remote Internet of Things (IoT) devices for monitoring a wide range of peripheral </w:t>
      </w:r>
      <w:proofErr w:type="spellStart"/>
      <w:r w:rsidR="008B0F1D">
        <w:t>AtoN</w:t>
      </w:r>
      <w:proofErr w:type="spellEnd"/>
      <w:r w:rsidR="008B0F1D">
        <w:t xml:space="preserve"> and their supporting sub-systems.  </w:t>
      </w:r>
    </w:p>
    <w:p w14:paraId="5F839018" w14:textId="77777777" w:rsidR="0033571F" w:rsidRDefault="0033571F" w:rsidP="0033571F">
      <w:pPr>
        <w:tabs>
          <w:tab w:val="clear" w:pos="851"/>
        </w:tabs>
        <w:ind w:left="1440" w:hanging="720"/>
      </w:pPr>
    </w:p>
    <w:p w14:paraId="5CD4B06F" w14:textId="668187CF" w:rsidR="00F0291A" w:rsidRDefault="0033571F">
      <w:pPr>
        <w:tabs>
          <w:tab w:val="clear" w:pos="851"/>
        </w:tabs>
        <w:ind w:left="1440" w:hanging="720"/>
      </w:pPr>
      <w:r>
        <w:t>.2</w:t>
      </w:r>
      <w:r>
        <w:tab/>
      </w:r>
      <w:r w:rsidR="00866D28">
        <w:t xml:space="preserve">Collection and </w:t>
      </w:r>
      <w:r>
        <w:t>dissemination</w:t>
      </w:r>
      <w:r w:rsidR="00866D28">
        <w:t xml:space="preserve"> </w:t>
      </w:r>
      <w:r>
        <w:t>o</w:t>
      </w:r>
      <w:r w:rsidR="00866D28">
        <w:t>f meteorological and hydrographic sensor data</w:t>
      </w:r>
      <w:r>
        <w:t>.</w:t>
      </w:r>
      <w:r w:rsidR="00866D28">
        <w:t xml:space="preserve"> </w:t>
      </w:r>
    </w:p>
    <w:p w14:paraId="7F9EF49A" w14:textId="77777777" w:rsidR="0033571F" w:rsidRDefault="0033571F" w:rsidP="0033571F">
      <w:pPr>
        <w:tabs>
          <w:tab w:val="clear" w:pos="851"/>
        </w:tabs>
        <w:ind w:left="1440" w:hanging="720"/>
      </w:pPr>
    </w:p>
    <w:p w14:paraId="2AF3EC3A" w14:textId="21E29DD8" w:rsidR="00866D28" w:rsidRDefault="0033571F" w:rsidP="0033571F">
      <w:pPr>
        <w:tabs>
          <w:tab w:val="clear" w:pos="851"/>
        </w:tabs>
        <w:ind w:left="1440" w:hanging="720"/>
      </w:pPr>
      <w:r>
        <w:t>.3</w:t>
      </w:r>
      <w:r>
        <w:tab/>
      </w:r>
      <w:r w:rsidR="00866D28">
        <w:t xml:space="preserve">Connection of multiple, remote, high bandwidth and low latency sensors, such as remote CCTV </w:t>
      </w:r>
      <w:r>
        <w:t>cameras</w:t>
      </w:r>
      <w:r w:rsidR="00866D28">
        <w:t xml:space="preserve">, VHF voice </w:t>
      </w:r>
      <w:r w:rsidR="00047F62">
        <w:t xml:space="preserve">coast </w:t>
      </w:r>
      <w:r w:rsidR="00866D28">
        <w:t xml:space="preserve">stations, AIS </w:t>
      </w:r>
      <w:proofErr w:type="spellStart"/>
      <w:r w:rsidR="00D9322A">
        <w:t>AtoN</w:t>
      </w:r>
      <w:proofErr w:type="spellEnd"/>
      <w:r w:rsidR="00D9322A">
        <w:t xml:space="preserve"> and </w:t>
      </w:r>
      <w:r w:rsidR="00866D28">
        <w:t xml:space="preserve">base stations. </w:t>
      </w:r>
    </w:p>
    <w:p w14:paraId="61397A59" w14:textId="77777777" w:rsidR="00047F62" w:rsidRDefault="00047F62" w:rsidP="0033571F">
      <w:pPr>
        <w:tabs>
          <w:tab w:val="clear" w:pos="851"/>
        </w:tabs>
        <w:ind w:left="1440" w:hanging="720"/>
      </w:pPr>
    </w:p>
    <w:p w14:paraId="57221D81" w14:textId="1B9A6EDB" w:rsidR="00F0291A" w:rsidRDefault="00F0291A" w:rsidP="0033571F">
      <w:pPr>
        <w:tabs>
          <w:tab w:val="clear" w:pos="851"/>
        </w:tabs>
        <w:ind w:left="1440" w:hanging="720"/>
      </w:pPr>
      <w:r>
        <w:t>.4</w:t>
      </w:r>
      <w:r>
        <w:tab/>
        <w:t xml:space="preserve">Dissemination of </w:t>
      </w:r>
      <w:r w:rsidR="00354329">
        <w:t xml:space="preserve">[IHO] </w:t>
      </w:r>
      <w:r>
        <w:t>S-1</w:t>
      </w:r>
      <w:r w:rsidR="0009750C">
        <w:t xml:space="preserve">00 </w:t>
      </w:r>
      <w:r w:rsidR="00732634">
        <w:t>Series of services</w:t>
      </w:r>
      <w:r>
        <w:t>.</w:t>
      </w:r>
    </w:p>
    <w:p w14:paraId="593DD62B" w14:textId="344E22DD" w:rsidR="0033571F" w:rsidRDefault="0033571F" w:rsidP="0033571F">
      <w:pPr>
        <w:tabs>
          <w:tab w:val="clear" w:pos="851"/>
        </w:tabs>
        <w:ind w:left="1440" w:hanging="720"/>
      </w:pPr>
    </w:p>
    <w:p w14:paraId="349C39B3" w14:textId="47A3D0CC" w:rsidR="0033571F" w:rsidRDefault="005B5F6E" w:rsidP="0033571F">
      <w:pPr>
        <w:tabs>
          <w:tab w:val="clear" w:pos="851"/>
        </w:tabs>
      </w:pPr>
      <w:r>
        <w:t>8</w:t>
      </w:r>
      <w:r>
        <w:tab/>
        <w:t xml:space="preserve">IALA will continue to </w:t>
      </w:r>
      <w:r w:rsidR="00047F62">
        <w:t xml:space="preserve">liaise with 3GPP and </w:t>
      </w:r>
      <w:r>
        <w:t>monitor the development of IMT</w:t>
      </w:r>
      <w:r w:rsidR="006A4911">
        <w:t xml:space="preserve">, noting the ongoing activity </w:t>
      </w:r>
      <w:r w:rsidR="00172A60">
        <w:t xml:space="preserve">on the inclusion of the vertical domain at 3GPP and the continuing work of IMT at ITU, including IMT-2020 and </w:t>
      </w:r>
      <w:r w:rsidR="00AD7A77">
        <w:t xml:space="preserve">the work at ITU-R WP 5D ‘IMT towards 2030 and beyond’. </w:t>
      </w:r>
    </w:p>
    <w:p w14:paraId="2B1F7622" w14:textId="2E4C957A" w:rsidR="00112805" w:rsidRDefault="00112805" w:rsidP="0033571F">
      <w:pPr>
        <w:tabs>
          <w:tab w:val="clear" w:pos="851"/>
        </w:tabs>
      </w:pPr>
    </w:p>
    <w:p w14:paraId="4B0F32D3" w14:textId="77777777" w:rsidR="00CE7B0A" w:rsidRDefault="00CE7B0A" w:rsidP="0033571F">
      <w:pPr>
        <w:tabs>
          <w:tab w:val="clear" w:pos="851"/>
        </w:tabs>
      </w:pPr>
    </w:p>
    <w:p w14:paraId="3A162363" w14:textId="0DCE38B2" w:rsidR="00112805" w:rsidRPr="00112805" w:rsidRDefault="00112805" w:rsidP="0033571F">
      <w:pPr>
        <w:tabs>
          <w:tab w:val="clear" w:pos="851"/>
        </w:tabs>
        <w:rPr>
          <w:b/>
          <w:bCs/>
        </w:rPr>
      </w:pPr>
      <w:r w:rsidRPr="00112805">
        <w:rPr>
          <w:b/>
          <w:bCs/>
        </w:rPr>
        <w:t xml:space="preserve">Action Requested of the </w:t>
      </w:r>
      <w:r w:rsidR="00047F62">
        <w:rPr>
          <w:b/>
          <w:bCs/>
        </w:rPr>
        <w:t>Experts Group</w:t>
      </w:r>
    </w:p>
    <w:p w14:paraId="5CABABC4" w14:textId="40E9580B" w:rsidR="00112805" w:rsidRDefault="00112805" w:rsidP="0033571F">
      <w:pPr>
        <w:tabs>
          <w:tab w:val="clear" w:pos="851"/>
        </w:tabs>
      </w:pPr>
    </w:p>
    <w:p w14:paraId="52E36FAB" w14:textId="3B61B43E" w:rsidR="00112805" w:rsidRDefault="00112805" w:rsidP="0033571F">
      <w:pPr>
        <w:tabs>
          <w:tab w:val="clear" w:pos="851"/>
        </w:tabs>
      </w:pPr>
      <w:r>
        <w:t>9</w:t>
      </w:r>
      <w:r>
        <w:tab/>
        <w:t xml:space="preserve">The </w:t>
      </w:r>
      <w:r w:rsidR="00047F62">
        <w:t>Experts Group</w:t>
      </w:r>
      <w:r>
        <w:t xml:space="preserve"> is invited to note the information provided. </w:t>
      </w:r>
    </w:p>
    <w:sectPr w:rsidR="00112805" w:rsidSect="00390FFB">
      <w:headerReference w:type="even" r:id="rId13"/>
      <w:headerReference w:type="default" r:id="rId14"/>
      <w:footerReference w:type="even" r:id="rId15"/>
      <w:footerReference w:type="default" r:id="rId16"/>
      <w:footerReference w:type="first" r:id="rId17"/>
      <w:type w:val="oddPage"/>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68F38" w14:textId="77777777" w:rsidR="00590702" w:rsidRDefault="00590702">
      <w:r>
        <w:separator/>
      </w:r>
    </w:p>
  </w:endnote>
  <w:endnote w:type="continuationSeparator" w:id="0">
    <w:p w14:paraId="1149A8A8" w14:textId="77777777" w:rsidR="00590702" w:rsidRDefault="0059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6233" w14:textId="77777777" w:rsidR="00736183" w:rsidRDefault="00736183" w:rsidP="00736183">
    <w:pPr>
      <w:pStyle w:val="a5"/>
    </w:pPr>
  </w:p>
  <w:p w14:paraId="2D77DD08" w14:textId="609ED9DC" w:rsidR="00736183" w:rsidRPr="00DE73AA" w:rsidRDefault="00736183" w:rsidP="00736183">
    <w:pPr>
      <w:pStyle w:val="a5"/>
      <w:pBdr>
        <w:top w:val="single" w:sz="4" w:space="1" w:color="auto"/>
      </w:pBdr>
      <w:rPr>
        <w:lang w:val="fr-FR"/>
      </w:rPr>
    </w:pPr>
    <w:r>
      <w:rPr>
        <w:lang w:val="en-US"/>
      </w:rPr>
      <w:fldChar w:fldCharType="begin"/>
    </w:r>
    <w:r>
      <w:rPr>
        <w:lang w:val="en-US"/>
      </w:rPr>
      <w:instrText xml:space="preserve"> FILENAME   \* MERGEFORMAT </w:instrText>
    </w:r>
    <w:r>
      <w:rPr>
        <w:lang w:val="en-US"/>
      </w:rPr>
      <w:fldChar w:fldCharType="separate"/>
    </w:r>
    <w:r>
      <w:rPr>
        <w:noProof/>
        <w:lang w:val="en-US"/>
      </w:rPr>
      <w:t>Template 2020 - Template 2020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E794" w14:textId="77777777" w:rsidR="00736183" w:rsidRDefault="00736183" w:rsidP="00736183">
    <w:pPr>
      <w:pStyle w:val="a5"/>
    </w:pPr>
  </w:p>
  <w:p w14:paraId="4F120BEE" w14:textId="77777777" w:rsidR="00736183" w:rsidRPr="00DE73AA" w:rsidRDefault="00736183" w:rsidP="00736183">
    <w:pPr>
      <w:pStyle w:val="a5"/>
      <w:pBdr>
        <w:top w:val="single" w:sz="4" w:space="1" w:color="auto"/>
      </w:pBdr>
      <w:rPr>
        <w:lang w:val="fr-FR"/>
      </w:rPr>
    </w:pPr>
    <w:r>
      <w:rPr>
        <w:lang w:val="en-US"/>
      </w:rPr>
      <w:fldChar w:fldCharType="begin"/>
    </w:r>
    <w:r>
      <w:rPr>
        <w:lang w:val="en-US"/>
      </w:rPr>
      <w:instrText xml:space="preserve"> FILENAME   \* MERGEFORMAT </w:instrText>
    </w:r>
    <w:r>
      <w:rPr>
        <w:lang w:val="en-US"/>
      </w:rPr>
      <w:fldChar w:fldCharType="separate"/>
    </w:r>
    <w:r>
      <w:rPr>
        <w:noProof/>
        <w:lang w:val="en-US"/>
      </w:rPr>
      <w:t>Template 2020 - Template 2020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AB298" w14:textId="133400C7" w:rsidR="005E1512" w:rsidRDefault="005E1512" w:rsidP="005E1512">
    <w:pPr>
      <w:pStyle w:val="a5"/>
    </w:pPr>
    <w:bookmarkStart w:id="121" w:name="_Hlk30152152"/>
  </w:p>
  <w:p w14:paraId="14D23F86" w14:textId="4E5E4294" w:rsidR="005E1512" w:rsidRPr="00DE73AA" w:rsidRDefault="00804000" w:rsidP="005E1512">
    <w:pPr>
      <w:pStyle w:val="a5"/>
      <w:pBdr>
        <w:top w:val="single" w:sz="4" w:space="1" w:color="auto"/>
      </w:pBdr>
      <w:rPr>
        <w:lang w:val="fr-FR"/>
      </w:rPr>
    </w:pPr>
    <w:r>
      <w:rPr>
        <w:noProof/>
        <w:lang w:val="fr-FR"/>
      </w:rPr>
      <w:drawing>
        <wp:anchor distT="0" distB="0" distL="114300" distR="114300" simplePos="0" relativeHeight="251658240" behindDoc="1" locked="0" layoutInCell="1" allowOverlap="1" wp14:anchorId="354F1942" wp14:editId="3FAD7991">
          <wp:simplePos x="0" y="0"/>
          <wp:positionH relativeFrom="margin">
            <wp:align>right</wp:align>
          </wp:positionH>
          <wp:positionV relativeFrom="paragraph">
            <wp:posOffset>21590</wp:posOffset>
          </wp:positionV>
          <wp:extent cx="731520" cy="731520"/>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14:sizeRelH relativeFrom="margin">
            <wp14:pctWidth>0</wp14:pctWidth>
          </wp14:sizeRelH>
          <wp14:sizeRelV relativeFrom="margin">
            <wp14:pctHeight>0</wp14:pctHeight>
          </wp14:sizeRelV>
        </wp:anchor>
      </w:drawing>
    </w:r>
    <w:r w:rsidR="00114502">
      <w:rPr>
        <w:lang w:val="en-US"/>
      </w:rPr>
      <w:t>[template from IMO as downloaded 21-3-2021]</w:t>
    </w:r>
    <w:r w:rsidR="00A6753D" w:rsidRPr="00DE73AA">
      <w:rPr>
        <w:lang w:val="fr-FR"/>
      </w:rPr>
      <w:t xml:space="preserve"> </w:t>
    </w:r>
  </w:p>
  <w:bookmarkEnd w:id="121"/>
  <w:p w14:paraId="60DBA409" w14:textId="6B78EA5E" w:rsidR="005E1512" w:rsidRPr="00DE73AA" w:rsidRDefault="005E1512" w:rsidP="005E1512">
    <w:pPr>
      <w:pStyle w:val="a5"/>
      <w:pBdr>
        <w:top w:val="single" w:sz="4" w:space="1" w:color="auto"/>
      </w:pBdr>
      <w:jc w:val="right"/>
      <w:rPr>
        <w:lang w:val="fr-FR"/>
      </w:rPr>
    </w:pPr>
  </w:p>
  <w:p w14:paraId="15371DAE" w14:textId="77777777" w:rsidR="00390FFB" w:rsidRPr="005E1512" w:rsidRDefault="00390FFB" w:rsidP="005E15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223F5" w14:textId="77777777" w:rsidR="00590702" w:rsidRDefault="00590702">
      <w:r>
        <w:separator/>
      </w:r>
    </w:p>
  </w:footnote>
  <w:footnote w:type="continuationSeparator" w:id="0">
    <w:p w14:paraId="5951D0CC" w14:textId="77777777" w:rsidR="00590702" w:rsidRDefault="00590702">
      <w:r>
        <w:continuationSeparator/>
      </w:r>
    </w:p>
  </w:footnote>
  <w:footnote w:id="1">
    <w:p w14:paraId="2E827B7F" w14:textId="127304A6" w:rsidR="00D9322A" w:rsidRPr="00CE7B0A" w:rsidRDefault="00D9322A">
      <w:pPr>
        <w:pStyle w:val="a8"/>
        <w:rPr>
          <w:lang w:val="en-US"/>
        </w:rPr>
      </w:pPr>
      <w:r>
        <w:rPr>
          <w:rStyle w:val="a7"/>
        </w:rPr>
        <w:footnoteRef/>
      </w:r>
      <w:r>
        <w:t xml:space="preserve"> </w:t>
      </w:r>
      <w:r>
        <w:rPr>
          <w:lang w:val="en-US"/>
        </w:rPr>
        <w:t xml:space="preserve">For a summary of Release 16 visit </w:t>
      </w:r>
      <w:hyperlink r:id="rId1" w:history="1">
        <w:r w:rsidRPr="00490935">
          <w:rPr>
            <w:rStyle w:val="aa"/>
            <w:rFonts w:cs="Arial"/>
            <w:lang w:eastAsia="ko-KR"/>
          </w:rPr>
          <w:t>https://www.3gpp.org/release-16</w:t>
        </w:r>
      </w:hyperlink>
      <w:r>
        <w:rPr>
          <w:rStyle w:val="aa"/>
          <w:rFonts w:cs="Arial"/>
          <w:lang w:eastAsia="ko-KR"/>
        </w:rPr>
        <w:t>.</w:t>
      </w:r>
    </w:p>
  </w:footnote>
  <w:footnote w:id="2">
    <w:p w14:paraId="1C6AD8CE" w14:textId="49514BAC" w:rsidR="001A7491" w:rsidRPr="00CE7B0A" w:rsidRDefault="001A7491">
      <w:pPr>
        <w:pStyle w:val="a8"/>
        <w:rPr>
          <w:lang w:val="en-US"/>
        </w:rPr>
      </w:pPr>
      <w:r>
        <w:rPr>
          <w:rStyle w:val="a7"/>
        </w:rPr>
        <w:footnoteRef/>
      </w:r>
      <w:r>
        <w:t xml:space="preserve"> </w:t>
      </w:r>
      <w:r w:rsidR="006A2010">
        <w:rPr>
          <w:lang w:val="en-US"/>
        </w:rPr>
        <w:t xml:space="preserve">See </w:t>
      </w:r>
      <w:r w:rsidR="00D9322A">
        <w:rPr>
          <w:lang w:val="en-US"/>
        </w:rPr>
        <w:t>or</w:t>
      </w:r>
      <w:r w:rsidR="006A2010">
        <w:rPr>
          <w:lang w:val="en-US"/>
        </w:rPr>
        <w:t xml:space="preserve"> download </w:t>
      </w:r>
      <w:r w:rsidR="00D9322A">
        <w:rPr>
          <w:rFonts w:cs="Arial"/>
          <w:lang w:eastAsia="ko-KR"/>
        </w:rPr>
        <w:t xml:space="preserve">3GPP </w:t>
      </w:r>
      <w:del w:id="24" w:author="만든 이">
        <w:r w:rsidR="00D9322A" w:rsidDel="0069789D">
          <w:rPr>
            <w:rFonts w:cs="Arial"/>
            <w:lang w:eastAsia="ko-KR"/>
          </w:rPr>
          <w:delText xml:space="preserve">TS </w:delText>
        </w:r>
      </w:del>
      <w:ins w:id="25" w:author="만든 이">
        <w:r w:rsidR="0069789D">
          <w:rPr>
            <w:rFonts w:cs="Arial"/>
            <w:lang w:eastAsia="ko-KR"/>
          </w:rPr>
          <w:t xml:space="preserve">TR </w:t>
        </w:r>
      </w:ins>
      <w:r w:rsidR="00D9322A">
        <w:rPr>
          <w:rFonts w:cs="Arial"/>
          <w:lang w:eastAsia="ko-KR"/>
        </w:rPr>
        <w:t xml:space="preserve">21.916 </w:t>
      </w:r>
      <w:r w:rsidR="006A2010">
        <w:rPr>
          <w:lang w:val="en-US"/>
        </w:rPr>
        <w:t xml:space="preserve">at </w:t>
      </w:r>
      <w:hyperlink r:id="rId2" w:history="1">
        <w:r w:rsidR="006A2010" w:rsidRPr="00490935">
          <w:rPr>
            <w:rStyle w:val="aa"/>
            <w:rFonts w:cs="Arial"/>
            <w:lang w:eastAsia="ko-KR"/>
          </w:rPr>
          <w:t>https://www.3gpp.org/DynaReport/21916.htm</w:t>
        </w:r>
      </w:hyperlink>
      <w:r w:rsidR="00D9322A">
        <w:rPr>
          <w:rStyle w:val="aa"/>
          <w:rFonts w:cs="Arial"/>
          <w:lang w:eastAsia="ko-KR"/>
        </w:rPr>
        <w:t>.</w:t>
      </w:r>
    </w:p>
  </w:footnote>
  <w:footnote w:id="3">
    <w:p w14:paraId="02C73AE8" w14:textId="39AC737F" w:rsidR="00F0291A" w:rsidRPr="00CE7B0A" w:rsidRDefault="00F0291A">
      <w:pPr>
        <w:pStyle w:val="a8"/>
        <w:rPr>
          <w:lang w:val="en-US"/>
        </w:rPr>
      </w:pPr>
      <w:r>
        <w:rPr>
          <w:rStyle w:val="a7"/>
        </w:rPr>
        <w:footnoteRef/>
      </w:r>
      <w:r>
        <w:t xml:space="preserve"> </w:t>
      </w:r>
      <w:r>
        <w:rPr>
          <w:lang w:val="en-US"/>
        </w:rPr>
        <w:t xml:space="preserve">For further information visit </w:t>
      </w:r>
      <w:hyperlink r:id="rId3" w:history="1">
        <w:r w:rsidRPr="00042BBB">
          <w:rPr>
            <w:rStyle w:val="aa"/>
            <w:rFonts w:cs="Arial"/>
            <w:lang w:eastAsia="ko-KR"/>
          </w:rPr>
          <w:t>https://www.3gpp.org/release-17</w:t>
        </w:r>
      </w:hyperlink>
      <w:r>
        <w:rPr>
          <w:rStyle w:val="aa"/>
          <w:rFonts w:cs="Arial"/>
          <w:lang w:eastAsia="ko-K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06EC" w14:textId="77777777" w:rsidR="008B3776" w:rsidRDefault="008B3776">
    <w:pPr>
      <w:pStyle w:val="a4"/>
    </w:pPr>
  </w:p>
  <w:p w14:paraId="78A75682" w14:textId="60AF7593" w:rsidR="008B3776" w:rsidRDefault="00736183">
    <w:pPr>
      <w:pStyle w:val="a4"/>
      <w:pBdr>
        <w:bottom w:val="single" w:sz="4" w:space="1" w:color="auto"/>
      </w:pBdr>
      <w:rPr>
        <w:rStyle w:val="a3"/>
      </w:rPr>
    </w:pPr>
    <w:r>
      <w:t>P</w:t>
    </w:r>
    <w:r w:rsidR="008B3776">
      <w:t xml:space="preserve">age </w:t>
    </w:r>
    <w:r w:rsidR="008B3776">
      <w:rPr>
        <w:rStyle w:val="a3"/>
      </w:rPr>
      <w:fldChar w:fldCharType="begin"/>
    </w:r>
    <w:r w:rsidR="008B3776">
      <w:rPr>
        <w:rStyle w:val="a3"/>
      </w:rPr>
      <w:instrText xml:space="preserve"> PAGE </w:instrText>
    </w:r>
    <w:r w:rsidR="008B3776">
      <w:rPr>
        <w:rStyle w:val="a3"/>
      </w:rPr>
      <w:fldChar w:fldCharType="separate"/>
    </w:r>
    <w:r w:rsidR="008B3776">
      <w:rPr>
        <w:rStyle w:val="a3"/>
        <w:noProof/>
      </w:rPr>
      <w:t>2</w:t>
    </w:r>
    <w:r w:rsidR="008B3776">
      <w:rPr>
        <w:rStyle w:val="a3"/>
      </w:rPr>
      <w:fldChar w:fldCharType="end"/>
    </w:r>
  </w:p>
  <w:p w14:paraId="46AEC412" w14:textId="77777777" w:rsidR="008B3776" w:rsidRDefault="008B377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1846" w14:textId="77777777" w:rsidR="008B3776" w:rsidRDefault="008B3776">
    <w:pPr>
      <w:pStyle w:val="a4"/>
      <w:jc w:val="right"/>
    </w:pPr>
  </w:p>
  <w:p w14:paraId="5890F56B" w14:textId="020C0B97" w:rsidR="008B3776" w:rsidRDefault="00736183">
    <w:pPr>
      <w:pStyle w:val="a4"/>
      <w:pBdr>
        <w:bottom w:val="single" w:sz="4" w:space="1" w:color="auto"/>
      </w:pBdr>
      <w:jc w:val="right"/>
      <w:rPr>
        <w:rStyle w:val="a3"/>
      </w:rPr>
    </w:pPr>
    <w:r>
      <w:t>P</w:t>
    </w:r>
    <w:r w:rsidR="008B3776">
      <w:t xml:space="preserve">age </w:t>
    </w:r>
    <w:r w:rsidR="008B3776">
      <w:rPr>
        <w:rStyle w:val="a3"/>
      </w:rPr>
      <w:fldChar w:fldCharType="begin"/>
    </w:r>
    <w:r w:rsidR="008B3776">
      <w:rPr>
        <w:rStyle w:val="a3"/>
      </w:rPr>
      <w:instrText xml:space="preserve"> PAGE </w:instrText>
    </w:r>
    <w:r w:rsidR="008B3776">
      <w:rPr>
        <w:rStyle w:val="a3"/>
      </w:rPr>
      <w:fldChar w:fldCharType="separate"/>
    </w:r>
    <w:r w:rsidR="008B3776">
      <w:rPr>
        <w:rStyle w:val="a3"/>
        <w:noProof/>
      </w:rPr>
      <w:t>1</w:t>
    </w:r>
    <w:r w:rsidR="008B3776">
      <w:rPr>
        <w:rStyle w:val="a3"/>
      </w:rPr>
      <w:fldChar w:fldCharType="end"/>
    </w:r>
  </w:p>
  <w:p w14:paraId="4C23E85B" w14:textId="77777777" w:rsidR="008B3776" w:rsidRDefault="008B377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76A1E40"/>
    <w:multiLevelType w:val="hybridMultilevel"/>
    <w:tmpl w:val="1876D120"/>
    <w:lvl w:ilvl="0" w:tplc="1D36E8EA">
      <w:start w:val="1"/>
      <w:numFmt w:val="decimal"/>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FC526F"/>
    <w:multiLevelType w:val="hybridMultilevel"/>
    <w:tmpl w:val="52108EA4"/>
    <w:lvl w:ilvl="0" w:tplc="FC76BF10">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6D4D761C"/>
    <w:multiLevelType w:val="multilevel"/>
    <w:tmpl w:val="E7B4A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9"/>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02501"/>
    <w:rsid w:val="000118D1"/>
    <w:rsid w:val="00047F62"/>
    <w:rsid w:val="000519B8"/>
    <w:rsid w:val="00067CA3"/>
    <w:rsid w:val="00091B36"/>
    <w:rsid w:val="0009750C"/>
    <w:rsid w:val="000B0D96"/>
    <w:rsid w:val="000D09A8"/>
    <w:rsid w:val="00112805"/>
    <w:rsid w:val="00114502"/>
    <w:rsid w:val="00135842"/>
    <w:rsid w:val="00172A60"/>
    <w:rsid w:val="00185A00"/>
    <w:rsid w:val="001A7491"/>
    <w:rsid w:val="001C42BF"/>
    <w:rsid w:val="001D50F5"/>
    <w:rsid w:val="001E5EE1"/>
    <w:rsid w:val="001F3D6C"/>
    <w:rsid w:val="00202603"/>
    <w:rsid w:val="002342D2"/>
    <w:rsid w:val="0023599F"/>
    <w:rsid w:val="00245368"/>
    <w:rsid w:val="00265C97"/>
    <w:rsid w:val="00275ED1"/>
    <w:rsid w:val="002A1188"/>
    <w:rsid w:val="002B0A3A"/>
    <w:rsid w:val="002B25CF"/>
    <w:rsid w:val="002B44A4"/>
    <w:rsid w:val="002C64FD"/>
    <w:rsid w:val="0032370B"/>
    <w:rsid w:val="0033571F"/>
    <w:rsid w:val="00354329"/>
    <w:rsid w:val="00360C79"/>
    <w:rsid w:val="003660D6"/>
    <w:rsid w:val="00386EF8"/>
    <w:rsid w:val="00390FFB"/>
    <w:rsid w:val="00393A1D"/>
    <w:rsid w:val="00436797"/>
    <w:rsid w:val="00457DE0"/>
    <w:rsid w:val="00482D09"/>
    <w:rsid w:val="00486ECD"/>
    <w:rsid w:val="004C765D"/>
    <w:rsid w:val="004D528F"/>
    <w:rsid w:val="004D7A98"/>
    <w:rsid w:val="005545F4"/>
    <w:rsid w:val="00584E7A"/>
    <w:rsid w:val="005853D6"/>
    <w:rsid w:val="00590702"/>
    <w:rsid w:val="00592438"/>
    <w:rsid w:val="005A184C"/>
    <w:rsid w:val="005B5F6E"/>
    <w:rsid w:val="005C4B0F"/>
    <w:rsid w:val="005E1512"/>
    <w:rsid w:val="005F3716"/>
    <w:rsid w:val="00630A78"/>
    <w:rsid w:val="00641675"/>
    <w:rsid w:val="00693F6A"/>
    <w:rsid w:val="0069789D"/>
    <w:rsid w:val="006A2010"/>
    <w:rsid w:val="006A4911"/>
    <w:rsid w:val="006C4982"/>
    <w:rsid w:val="006D3B02"/>
    <w:rsid w:val="006E1285"/>
    <w:rsid w:val="006E6ADC"/>
    <w:rsid w:val="00732634"/>
    <w:rsid w:val="00736183"/>
    <w:rsid w:val="007A7E3E"/>
    <w:rsid w:val="007E3C74"/>
    <w:rsid w:val="007E63F8"/>
    <w:rsid w:val="007F161B"/>
    <w:rsid w:val="008012ED"/>
    <w:rsid w:val="00804000"/>
    <w:rsid w:val="0081701D"/>
    <w:rsid w:val="00817422"/>
    <w:rsid w:val="0084009C"/>
    <w:rsid w:val="00861440"/>
    <w:rsid w:val="00866D28"/>
    <w:rsid w:val="00875804"/>
    <w:rsid w:val="00894281"/>
    <w:rsid w:val="008A22ED"/>
    <w:rsid w:val="008A33C5"/>
    <w:rsid w:val="008A7904"/>
    <w:rsid w:val="008B0F1D"/>
    <w:rsid w:val="008B3776"/>
    <w:rsid w:val="008C5632"/>
    <w:rsid w:val="009056C1"/>
    <w:rsid w:val="00911084"/>
    <w:rsid w:val="009248E6"/>
    <w:rsid w:val="009431D7"/>
    <w:rsid w:val="009517D7"/>
    <w:rsid w:val="009663C3"/>
    <w:rsid w:val="00972B9A"/>
    <w:rsid w:val="009E2315"/>
    <w:rsid w:val="009F7733"/>
    <w:rsid w:val="00A13F21"/>
    <w:rsid w:val="00A150F7"/>
    <w:rsid w:val="00A34D26"/>
    <w:rsid w:val="00A527BA"/>
    <w:rsid w:val="00A6753D"/>
    <w:rsid w:val="00AA560A"/>
    <w:rsid w:val="00AC4525"/>
    <w:rsid w:val="00AD7A77"/>
    <w:rsid w:val="00AF5BF5"/>
    <w:rsid w:val="00AF791C"/>
    <w:rsid w:val="00B15FB3"/>
    <w:rsid w:val="00B272AE"/>
    <w:rsid w:val="00B33F2B"/>
    <w:rsid w:val="00BA2D21"/>
    <w:rsid w:val="00BE10C2"/>
    <w:rsid w:val="00C0429F"/>
    <w:rsid w:val="00C06058"/>
    <w:rsid w:val="00C44B17"/>
    <w:rsid w:val="00C522C4"/>
    <w:rsid w:val="00CA1E1C"/>
    <w:rsid w:val="00CC4D3F"/>
    <w:rsid w:val="00CC53DC"/>
    <w:rsid w:val="00CC5DD7"/>
    <w:rsid w:val="00CC7845"/>
    <w:rsid w:val="00CE7B0A"/>
    <w:rsid w:val="00D10E97"/>
    <w:rsid w:val="00D32827"/>
    <w:rsid w:val="00D340B6"/>
    <w:rsid w:val="00D53F24"/>
    <w:rsid w:val="00D9322A"/>
    <w:rsid w:val="00DA02E1"/>
    <w:rsid w:val="00DC42E0"/>
    <w:rsid w:val="00DC4924"/>
    <w:rsid w:val="00DC5261"/>
    <w:rsid w:val="00DD2A0C"/>
    <w:rsid w:val="00DD5756"/>
    <w:rsid w:val="00DE73AA"/>
    <w:rsid w:val="00E23E12"/>
    <w:rsid w:val="00E704F0"/>
    <w:rsid w:val="00EC553A"/>
    <w:rsid w:val="00ED74B4"/>
    <w:rsid w:val="00EF41C1"/>
    <w:rsid w:val="00F00E72"/>
    <w:rsid w:val="00F0291A"/>
    <w:rsid w:val="00F02C55"/>
    <w:rsid w:val="00F17133"/>
    <w:rsid w:val="00F41638"/>
    <w:rsid w:val="00F673C6"/>
    <w:rsid w:val="00F775EB"/>
    <w:rsid w:val="00F97350"/>
    <w:rsid w:val="00FA2D59"/>
    <w:rsid w:val="00FA5EF1"/>
    <w:rsid w:val="00FB161F"/>
    <w:rsid w:val="00FD5DF1"/>
    <w:rsid w:val="00FE0C05"/>
    <w:rsid w:val="00FE6A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tabs>
        <w:tab w:val="left" w:pos="851"/>
      </w:tabs>
      <w:jc w:val="both"/>
    </w:pPr>
    <w:rPr>
      <w:rFonts w:ascii="Arial" w:hAnsi="Arial"/>
      <w:sz w:val="22"/>
      <w:lang w:eastAsia="en-US"/>
    </w:rPr>
  </w:style>
  <w:style w:type="paragraph" w:styleId="1">
    <w:name w:val="heading 1"/>
    <w:basedOn w:val="a"/>
    <w:next w:val="a"/>
    <w:qFormat/>
    <w:pPr>
      <w:outlineLvl w:val="0"/>
    </w:pPr>
  </w:style>
  <w:style w:type="paragraph" w:styleId="2">
    <w:name w:val="heading 2"/>
    <w:basedOn w:val="a"/>
    <w:next w:val="a"/>
    <w:qFormat/>
    <w:pPr>
      <w:outlineLvl w:val="1"/>
    </w:pPr>
  </w:style>
  <w:style w:type="paragraph" w:styleId="3">
    <w:name w:val="heading 3"/>
    <w:basedOn w:val="a"/>
    <w:next w:val="a"/>
    <w:qFormat/>
    <w:pPr>
      <w:outlineLvl w:val="2"/>
    </w:pPr>
  </w:style>
  <w:style w:type="paragraph" w:styleId="4">
    <w:name w:val="heading 4"/>
    <w:basedOn w:val="a"/>
    <w:next w:val="a"/>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tabs>
        <w:tab w:val="center" w:pos="4153"/>
        <w:tab w:val="right" w:pos="8306"/>
      </w:tabs>
    </w:pPr>
  </w:style>
  <w:style w:type="paragraph" w:styleId="a5">
    <w:name w:val="footer"/>
    <w:basedOn w:val="a"/>
    <w:link w:val="Char"/>
    <w:pPr>
      <w:tabs>
        <w:tab w:val="center" w:pos="4153"/>
        <w:tab w:val="right" w:pos="8306"/>
      </w:tabs>
    </w:pPr>
    <w:rPr>
      <w:sz w:val="18"/>
    </w:rPr>
  </w:style>
  <w:style w:type="table" w:styleId="a6">
    <w:name w:val="Table Grid"/>
    <w:basedOn w:val="a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a"/>
    <w:pPr>
      <w:jc w:val="left"/>
    </w:pPr>
    <w:rPr>
      <w:szCs w:val="24"/>
      <w:lang w:val="pl-PL" w:eastAsia="pl-PL"/>
    </w:rPr>
  </w:style>
  <w:style w:type="character" w:styleId="a7">
    <w:name w:val="footnote reference"/>
    <w:rPr>
      <w:rFonts w:ascii="Arial" w:hAnsi="Arial"/>
      <w:sz w:val="22"/>
      <w:vertAlign w:val="superscript"/>
    </w:rPr>
  </w:style>
  <w:style w:type="paragraph" w:styleId="a8">
    <w:name w:val="footnote text"/>
    <w:basedOn w:val="a"/>
    <w:pPr>
      <w:tabs>
        <w:tab w:val="clear" w:pos="851"/>
        <w:tab w:val="left" w:pos="567"/>
      </w:tabs>
      <w:ind w:left="567" w:hanging="567"/>
    </w:pPr>
    <w:rPr>
      <w:sz w:val="18"/>
    </w:rPr>
  </w:style>
  <w:style w:type="character" w:customStyle="1" w:styleId="Char">
    <w:name w:val="바닥글 Char"/>
    <w:basedOn w:val="a0"/>
    <w:link w:val="a5"/>
    <w:rsid w:val="00630A78"/>
    <w:rPr>
      <w:rFonts w:ascii="Arial" w:hAnsi="Arial"/>
      <w:sz w:val="18"/>
      <w:lang w:eastAsia="en-US"/>
    </w:rPr>
  </w:style>
  <w:style w:type="paragraph" w:styleId="a9">
    <w:name w:val="List Paragraph"/>
    <w:basedOn w:val="a"/>
    <w:uiPriority w:val="34"/>
    <w:qFormat/>
    <w:rsid w:val="00275ED1"/>
    <w:pPr>
      <w:ind w:left="720"/>
      <w:contextualSpacing/>
    </w:pPr>
  </w:style>
  <w:style w:type="character" w:styleId="aa">
    <w:name w:val="Hyperlink"/>
    <w:uiPriority w:val="99"/>
    <w:unhideWhenUsed/>
    <w:rsid w:val="00D340B6"/>
    <w:rPr>
      <w:color w:val="0000FF"/>
      <w:u w:val="single"/>
    </w:rPr>
  </w:style>
  <w:style w:type="paragraph" w:styleId="ab">
    <w:name w:val="Normal (Web)"/>
    <w:basedOn w:val="a"/>
    <w:uiPriority w:val="99"/>
    <w:rsid w:val="00641675"/>
    <w:pPr>
      <w:tabs>
        <w:tab w:val="clear" w:pos="851"/>
      </w:tabs>
      <w:jc w:val="left"/>
    </w:pPr>
    <w:rPr>
      <w:szCs w:val="24"/>
    </w:rPr>
  </w:style>
  <w:style w:type="table" w:customStyle="1" w:styleId="TableGrid1">
    <w:name w:val="Table Grid1"/>
    <w:basedOn w:val="a1"/>
    <w:next w:val="a6"/>
    <w:uiPriority w:val="59"/>
    <w:rsid w:val="00641675"/>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732634"/>
    <w:rPr>
      <w:sz w:val="16"/>
      <w:szCs w:val="16"/>
    </w:rPr>
  </w:style>
  <w:style w:type="paragraph" w:styleId="ad">
    <w:name w:val="annotation text"/>
    <w:basedOn w:val="a"/>
    <w:link w:val="Char0"/>
    <w:uiPriority w:val="99"/>
    <w:semiHidden/>
    <w:unhideWhenUsed/>
    <w:rsid w:val="00732634"/>
    <w:rPr>
      <w:sz w:val="20"/>
    </w:rPr>
  </w:style>
  <w:style w:type="character" w:customStyle="1" w:styleId="Char0">
    <w:name w:val="메모 텍스트 Char"/>
    <w:basedOn w:val="a0"/>
    <w:link w:val="ad"/>
    <w:uiPriority w:val="99"/>
    <w:semiHidden/>
    <w:rsid w:val="00732634"/>
    <w:rPr>
      <w:rFonts w:ascii="Arial" w:hAnsi="Arial"/>
      <w:lang w:eastAsia="en-US"/>
    </w:rPr>
  </w:style>
  <w:style w:type="paragraph" w:styleId="ae">
    <w:name w:val="annotation subject"/>
    <w:basedOn w:val="ad"/>
    <w:next w:val="ad"/>
    <w:link w:val="Char1"/>
    <w:uiPriority w:val="99"/>
    <w:semiHidden/>
    <w:unhideWhenUsed/>
    <w:rsid w:val="00732634"/>
    <w:rPr>
      <w:b/>
      <w:bCs/>
    </w:rPr>
  </w:style>
  <w:style w:type="character" w:customStyle="1" w:styleId="Char1">
    <w:name w:val="메모 주제 Char"/>
    <w:basedOn w:val="Char0"/>
    <w:link w:val="ae"/>
    <w:uiPriority w:val="99"/>
    <w:semiHidden/>
    <w:rsid w:val="00732634"/>
    <w:rPr>
      <w:rFonts w:ascii="Arial" w:hAnsi="Arial"/>
      <w:b/>
      <w:bCs/>
      <w:lang w:eastAsia="en-US"/>
    </w:rPr>
  </w:style>
  <w:style w:type="character" w:customStyle="1" w:styleId="highlight">
    <w:name w:val="highlight"/>
    <w:basedOn w:val="a0"/>
    <w:rsid w:val="00FB1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548030999">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86143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wikipedia.org/wiki/1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3gpp.org/release-17" TargetMode="External"/><Relationship Id="rId2" Type="http://schemas.openxmlformats.org/officeDocument/2006/relationships/hyperlink" Target="https://www.3gpp.org/DynaReport/21916.htm" TargetMode="External"/><Relationship Id="rId1" Type="http://schemas.openxmlformats.org/officeDocument/2006/relationships/hyperlink" Target="https://www.3gpp.org/release-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51389-0B6F-4C9D-ACA5-520534ED927C}"/>
</file>

<file path=customXml/itemProps2.xml><?xml version="1.0" encoding="utf-8"?>
<ds:datastoreItem xmlns:ds="http://schemas.openxmlformats.org/officeDocument/2006/customXml" ds:itemID="{3FBA482F-03A1-4EFD-AFA8-96BE2AD327AE}">
  <ds:schemaRefs>
    <ds:schemaRef ds:uri="http://schemas.microsoft.com/sharepoint/v3/contenttype/forms"/>
  </ds:schemaRefs>
</ds:datastoreItem>
</file>

<file path=customXml/itemProps3.xml><?xml version="1.0" encoding="utf-8"?>
<ds:datastoreItem xmlns:ds="http://schemas.openxmlformats.org/officeDocument/2006/customXml" ds:itemID="{FF3C3D84-56F4-4434-B9C5-0FE4F42C6D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EF877B-791F-4C68-B625-CFA3C32C7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1548</Words>
  <Characters>8824</Characters>
  <Application>Microsoft Office Word</Application>
  <DocSecurity>0</DocSecurity>
  <Lines>73</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2021-04-15T17:40:00Z</dcterms:created>
  <dcterms:modified xsi:type="dcterms:W3CDTF">2021-04-21T11:55:00Z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